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1D3487" w14:textId="7FB22AF1" w:rsidR="003635A3" w:rsidRDefault="003635A3" w:rsidP="003635A3">
      <w:pPr>
        <w:spacing w:after="0" w:line="240" w:lineRule="auto"/>
        <w:rPr>
          <w:rFonts w:eastAsia="Times New Roman" w:cs="Times New Roman"/>
          <w:b/>
          <w:sz w:val="20"/>
          <w:szCs w:val="20"/>
        </w:rPr>
      </w:pPr>
      <w:r>
        <w:rPr>
          <w:rFonts w:eastAsia="Times New Roman" w:cs="Times New Roman"/>
          <w:b/>
          <w:sz w:val="20"/>
          <w:szCs w:val="20"/>
        </w:rPr>
        <w:t xml:space="preserve">Časť A: </w:t>
      </w:r>
      <w:r w:rsidRPr="00EA7242">
        <w:rPr>
          <w:rFonts w:eastAsia="Times New Roman" w:cs="Times New Roman"/>
          <w:b/>
          <w:sz w:val="20"/>
          <w:szCs w:val="20"/>
        </w:rPr>
        <w:t>S</w:t>
      </w:r>
      <w:r w:rsidRPr="00684FF5">
        <w:rPr>
          <w:rFonts w:eastAsia="Times New Roman" w:cs="Times New Roman"/>
          <w:b/>
          <w:sz w:val="20"/>
          <w:szCs w:val="20"/>
        </w:rPr>
        <w:t>poločn</w:t>
      </w:r>
      <w:r>
        <w:rPr>
          <w:rFonts w:eastAsia="Times New Roman" w:cs="Times New Roman"/>
          <w:b/>
          <w:sz w:val="20"/>
          <w:szCs w:val="20"/>
        </w:rPr>
        <w:t>ý</w:t>
      </w:r>
      <w:r w:rsidRPr="00684FF5">
        <w:rPr>
          <w:rFonts w:eastAsia="Times New Roman" w:cs="Times New Roman"/>
          <w:b/>
          <w:sz w:val="20"/>
          <w:szCs w:val="20"/>
        </w:rPr>
        <w:t xml:space="preserve"> hodnotiac</w:t>
      </w:r>
      <w:r>
        <w:rPr>
          <w:rFonts w:eastAsia="Times New Roman" w:cs="Times New Roman"/>
          <w:b/>
          <w:sz w:val="20"/>
          <w:szCs w:val="20"/>
        </w:rPr>
        <w:t>i</w:t>
      </w:r>
      <w:r w:rsidRPr="00EA7242">
        <w:rPr>
          <w:rFonts w:eastAsia="Times New Roman" w:cs="Times New Roman"/>
          <w:b/>
          <w:sz w:val="20"/>
          <w:szCs w:val="20"/>
        </w:rPr>
        <w:t xml:space="preserve"> hár</w:t>
      </w:r>
      <w:r>
        <w:rPr>
          <w:rFonts w:eastAsia="Times New Roman" w:cs="Times New Roman"/>
          <w:b/>
          <w:sz w:val="20"/>
          <w:szCs w:val="20"/>
        </w:rPr>
        <w:t xml:space="preserve">ok </w:t>
      </w:r>
    </w:p>
    <w:p w14:paraId="129A6BBB" w14:textId="77777777" w:rsidR="00FC6412" w:rsidRDefault="00FC6412" w:rsidP="00FC6412">
      <w:pPr>
        <w:spacing w:after="0" w:line="240" w:lineRule="auto"/>
        <w:rPr>
          <w:rFonts w:eastAsia="Times New Roman" w:cs="Times New Roman"/>
          <w:b/>
          <w:sz w:val="20"/>
          <w:szCs w:val="20"/>
        </w:rPr>
      </w:pPr>
    </w:p>
    <w:p w14:paraId="4DE77C7D" w14:textId="77777777" w:rsidR="007921D0" w:rsidRPr="00FD028A" w:rsidRDefault="007921D0" w:rsidP="00FC6412">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1446"/>
        <w:gridCol w:w="3698"/>
      </w:tblGrid>
      <w:tr w:rsidR="00FD028A" w14:paraId="129A6BBD" w14:textId="77777777" w:rsidTr="00576E70">
        <w:trPr>
          <w:trHeight w:val="2000"/>
          <w:jc w:val="center"/>
        </w:trPr>
        <w:tc>
          <w:tcPr>
            <w:tcW w:w="9747" w:type="dxa"/>
            <w:gridSpan w:val="6"/>
            <w:shd w:val="clear" w:color="auto" w:fill="5F497A" w:themeFill="accent4" w:themeFillShade="BF"/>
            <w:vAlign w:val="center"/>
          </w:tcPr>
          <w:p w14:paraId="129A6BBC" w14:textId="77777777" w:rsidR="00FD028A" w:rsidRPr="00B2461A" w:rsidRDefault="00F72158" w:rsidP="00F06A27">
            <w:pPr>
              <w:jc w:val="center"/>
              <w:rPr>
                <w:b/>
                <w:color w:val="FFFFFF" w:themeColor="background1"/>
                <w:sz w:val="36"/>
                <w:szCs w:val="36"/>
              </w:rPr>
            </w:pPr>
            <w:r w:rsidRPr="00B2461A">
              <w:rPr>
                <w:b/>
                <w:color w:val="FFFFFF" w:themeColor="background1"/>
                <w:sz w:val="36"/>
                <w:szCs w:val="36"/>
              </w:rPr>
              <w:t>Hodnotiaci hárok odborného hodnotenia žiadosti o nenávratný finančný príspevok</w:t>
            </w:r>
            <w:r w:rsidR="003C141E">
              <w:rPr>
                <w:rStyle w:val="Odkaznapoznmkupodiarou"/>
                <w:b/>
                <w:color w:val="FFFFFF" w:themeColor="background1"/>
                <w:sz w:val="36"/>
                <w:szCs w:val="36"/>
              </w:rPr>
              <w:footnoteReference w:id="1"/>
            </w:r>
          </w:p>
        </w:tc>
      </w:tr>
      <w:tr w:rsidR="007736B4" w:rsidRPr="00B50FF9" w14:paraId="129A6BC0" w14:textId="77777777" w:rsidTr="00D552A6">
        <w:trPr>
          <w:trHeight w:val="330"/>
          <w:jc w:val="center"/>
        </w:trPr>
        <w:tc>
          <w:tcPr>
            <w:tcW w:w="2688" w:type="dxa"/>
            <w:gridSpan w:val="2"/>
            <w:vAlign w:val="center"/>
          </w:tcPr>
          <w:p w14:paraId="129A6BBE"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4"/>
            <w:vAlign w:val="center"/>
          </w:tcPr>
          <w:p w14:paraId="129A6BBF" w14:textId="77777777" w:rsidR="007736B4" w:rsidRPr="00B50FF9" w:rsidRDefault="00375C44" w:rsidP="00D552A6">
            <w:pPr>
              <w:tabs>
                <w:tab w:val="left" w:pos="1695"/>
              </w:tabs>
              <w:rPr>
                <w:rFonts w:ascii="Arial" w:hAnsi="Arial" w:cs="Arial"/>
                <w:sz w:val="19"/>
                <w:szCs w:val="19"/>
              </w:rPr>
            </w:pPr>
            <w:r w:rsidRPr="00B50FF9">
              <w:rPr>
                <w:rFonts w:ascii="Arial" w:hAnsi="Arial" w:cs="Arial"/>
                <w:sz w:val="19"/>
                <w:szCs w:val="19"/>
              </w:rPr>
              <w:t>Efektívna verejná správa</w:t>
            </w:r>
          </w:p>
        </w:tc>
      </w:tr>
      <w:tr w:rsidR="007736B4" w:rsidRPr="00B50FF9" w14:paraId="129A6BC3" w14:textId="77777777" w:rsidTr="00D552A6">
        <w:trPr>
          <w:trHeight w:val="291"/>
          <w:jc w:val="center"/>
        </w:trPr>
        <w:tc>
          <w:tcPr>
            <w:tcW w:w="2688" w:type="dxa"/>
            <w:gridSpan w:val="2"/>
            <w:vAlign w:val="center"/>
          </w:tcPr>
          <w:p w14:paraId="129A6BC1"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4"/>
            <w:vAlign w:val="center"/>
          </w:tcPr>
          <w:p w14:paraId="129A6BC2" w14:textId="77777777" w:rsidR="00716BD5" w:rsidRPr="00B50FF9" w:rsidRDefault="00D552A6" w:rsidP="00D552A6">
            <w:pPr>
              <w:tabs>
                <w:tab w:val="left" w:pos="1695"/>
              </w:tabs>
              <w:rPr>
                <w:rFonts w:ascii="Arial" w:hAnsi="Arial" w:cs="Arial"/>
                <w:sz w:val="19"/>
                <w:szCs w:val="19"/>
              </w:rPr>
            </w:pPr>
            <w:r w:rsidRPr="00D552A6">
              <w:rPr>
                <w:rFonts w:ascii="Arial" w:hAnsi="Arial" w:cs="Arial"/>
                <w:sz w:val="19"/>
                <w:szCs w:val="19"/>
              </w:rPr>
              <w:t>PO č.  3 – Technická pomoc</w:t>
            </w:r>
          </w:p>
        </w:tc>
      </w:tr>
      <w:tr w:rsidR="007736B4" w:rsidRPr="00B50FF9" w14:paraId="129A6BC6" w14:textId="77777777" w:rsidTr="00D552A6">
        <w:trPr>
          <w:trHeight w:val="255"/>
          <w:jc w:val="center"/>
        </w:trPr>
        <w:tc>
          <w:tcPr>
            <w:tcW w:w="2688" w:type="dxa"/>
            <w:gridSpan w:val="2"/>
            <w:vAlign w:val="center"/>
          </w:tcPr>
          <w:p w14:paraId="129A6BC4"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4"/>
            <w:vAlign w:val="center"/>
          </w:tcPr>
          <w:p w14:paraId="129A6BC5" w14:textId="77777777" w:rsidR="007736B4" w:rsidRPr="00B50FF9" w:rsidRDefault="007736B4" w:rsidP="00D552A6">
            <w:pPr>
              <w:tabs>
                <w:tab w:val="left" w:pos="1695"/>
              </w:tabs>
              <w:rPr>
                <w:rFonts w:ascii="Arial" w:hAnsi="Arial" w:cs="Arial"/>
                <w:sz w:val="19"/>
                <w:szCs w:val="19"/>
              </w:rPr>
            </w:pPr>
          </w:p>
        </w:tc>
      </w:tr>
      <w:tr w:rsidR="007736B4" w:rsidRPr="00B50FF9" w14:paraId="129A6BC9" w14:textId="77777777" w:rsidTr="00D552A6">
        <w:trPr>
          <w:trHeight w:val="330"/>
          <w:jc w:val="center"/>
        </w:trPr>
        <w:tc>
          <w:tcPr>
            <w:tcW w:w="2688" w:type="dxa"/>
            <w:gridSpan w:val="2"/>
            <w:vAlign w:val="center"/>
          </w:tcPr>
          <w:p w14:paraId="129A6BC7"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 xml:space="preserve">Kód </w:t>
            </w:r>
            <w:r w:rsidRPr="00E32FCA">
              <w:rPr>
                <w:rFonts w:ascii="Arial" w:hAnsi="Arial" w:cs="Arial"/>
                <w:sz w:val="19"/>
                <w:szCs w:val="19"/>
              </w:rPr>
              <w:t>vyzvania:</w:t>
            </w:r>
          </w:p>
        </w:tc>
        <w:tc>
          <w:tcPr>
            <w:tcW w:w="7059" w:type="dxa"/>
            <w:gridSpan w:val="4"/>
            <w:vAlign w:val="center"/>
          </w:tcPr>
          <w:p w14:paraId="129A6BC8" w14:textId="77777777" w:rsidR="007736B4" w:rsidRPr="00B50FF9" w:rsidRDefault="007736B4" w:rsidP="00D552A6">
            <w:pPr>
              <w:tabs>
                <w:tab w:val="left" w:pos="1695"/>
              </w:tabs>
              <w:rPr>
                <w:rFonts w:ascii="Arial" w:hAnsi="Arial" w:cs="Arial"/>
                <w:sz w:val="19"/>
                <w:szCs w:val="19"/>
              </w:rPr>
            </w:pPr>
          </w:p>
        </w:tc>
      </w:tr>
      <w:tr w:rsidR="007736B4" w:rsidRPr="00B50FF9" w14:paraId="129A6BCC" w14:textId="77777777" w:rsidTr="00D552A6">
        <w:trPr>
          <w:trHeight w:val="288"/>
          <w:jc w:val="center"/>
        </w:trPr>
        <w:tc>
          <w:tcPr>
            <w:tcW w:w="2688" w:type="dxa"/>
            <w:gridSpan w:val="2"/>
            <w:vAlign w:val="center"/>
          </w:tcPr>
          <w:p w14:paraId="129A6BCA"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4"/>
            <w:vAlign w:val="center"/>
          </w:tcPr>
          <w:p w14:paraId="129A6BCB" w14:textId="77777777" w:rsidR="007736B4" w:rsidRPr="00B50FF9" w:rsidRDefault="007736B4" w:rsidP="00D552A6">
            <w:pPr>
              <w:tabs>
                <w:tab w:val="left" w:pos="1695"/>
              </w:tabs>
              <w:rPr>
                <w:rFonts w:ascii="Arial" w:hAnsi="Arial" w:cs="Arial"/>
                <w:sz w:val="19"/>
                <w:szCs w:val="19"/>
              </w:rPr>
            </w:pPr>
          </w:p>
        </w:tc>
      </w:tr>
      <w:tr w:rsidR="007736B4" w:rsidRPr="00B50FF9" w14:paraId="129A6BCF" w14:textId="77777777" w:rsidTr="00D552A6">
        <w:trPr>
          <w:trHeight w:val="285"/>
          <w:jc w:val="center"/>
        </w:trPr>
        <w:tc>
          <w:tcPr>
            <w:tcW w:w="2688" w:type="dxa"/>
            <w:gridSpan w:val="2"/>
            <w:vAlign w:val="center"/>
          </w:tcPr>
          <w:p w14:paraId="129A6BCD"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4"/>
            <w:vAlign w:val="center"/>
          </w:tcPr>
          <w:p w14:paraId="129A6BCE" w14:textId="77777777" w:rsidR="007736B4" w:rsidRPr="00B50FF9" w:rsidRDefault="007736B4" w:rsidP="00D552A6">
            <w:pPr>
              <w:tabs>
                <w:tab w:val="left" w:pos="1695"/>
              </w:tabs>
              <w:rPr>
                <w:rFonts w:ascii="Arial" w:hAnsi="Arial" w:cs="Arial"/>
                <w:sz w:val="19"/>
                <w:szCs w:val="19"/>
              </w:rPr>
            </w:pPr>
          </w:p>
        </w:tc>
      </w:tr>
      <w:tr w:rsidR="007736B4" w:rsidRPr="00B50FF9" w14:paraId="129A6BD2" w14:textId="77777777" w:rsidTr="00D552A6">
        <w:trPr>
          <w:trHeight w:val="252"/>
          <w:jc w:val="center"/>
        </w:trPr>
        <w:tc>
          <w:tcPr>
            <w:tcW w:w="2688" w:type="dxa"/>
            <w:gridSpan w:val="2"/>
            <w:vAlign w:val="center"/>
          </w:tcPr>
          <w:p w14:paraId="129A6BD0" w14:textId="77777777" w:rsidR="007736B4" w:rsidRPr="00B50FF9" w:rsidRDefault="007736B4" w:rsidP="00D552A6">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4"/>
            <w:vAlign w:val="center"/>
          </w:tcPr>
          <w:p w14:paraId="129A6BD1" w14:textId="77777777" w:rsidR="007736B4" w:rsidRPr="00B50FF9" w:rsidRDefault="007736B4" w:rsidP="00D552A6">
            <w:pPr>
              <w:tabs>
                <w:tab w:val="left" w:pos="1701"/>
              </w:tabs>
              <w:rPr>
                <w:rFonts w:ascii="Arial" w:hAnsi="Arial" w:cs="Arial"/>
                <w:sz w:val="19"/>
                <w:szCs w:val="19"/>
              </w:rPr>
            </w:pPr>
          </w:p>
        </w:tc>
      </w:tr>
      <w:tr w:rsidR="00E55862" w:rsidRPr="00B50FF9" w14:paraId="129A6BD8" w14:textId="77777777" w:rsidTr="00B50FF9">
        <w:trPr>
          <w:jc w:val="center"/>
        </w:trPr>
        <w:tc>
          <w:tcPr>
            <w:tcW w:w="700" w:type="dxa"/>
            <w:shd w:val="clear" w:color="auto" w:fill="B2A1C7" w:themeFill="accent4" w:themeFillTint="99"/>
          </w:tcPr>
          <w:p w14:paraId="129A6BD3" w14:textId="77777777" w:rsidR="006647CF" w:rsidRPr="00B50FF9" w:rsidRDefault="006647CF" w:rsidP="00F06A27">
            <w:pPr>
              <w:jc w:val="center"/>
              <w:rPr>
                <w:rFonts w:ascii="Arial" w:hAnsi="Arial" w:cs="Arial"/>
                <w:b/>
                <w:sz w:val="19"/>
                <w:szCs w:val="19"/>
              </w:rPr>
            </w:pPr>
            <w:proofErr w:type="spellStart"/>
            <w:r w:rsidRPr="00B50FF9">
              <w:rPr>
                <w:rFonts w:ascii="Arial" w:hAnsi="Arial" w:cs="Arial"/>
                <w:b/>
                <w:sz w:val="19"/>
                <w:szCs w:val="19"/>
              </w:rPr>
              <w:t>P.č</w:t>
            </w:r>
            <w:proofErr w:type="spellEnd"/>
            <w:r w:rsidRPr="00B50FF9">
              <w:rPr>
                <w:rFonts w:ascii="Arial" w:hAnsi="Arial" w:cs="Arial"/>
                <w:b/>
                <w:sz w:val="19"/>
                <w:szCs w:val="19"/>
              </w:rPr>
              <w:t>.</w:t>
            </w:r>
          </w:p>
        </w:tc>
        <w:tc>
          <w:tcPr>
            <w:tcW w:w="1988" w:type="dxa"/>
            <w:shd w:val="clear" w:color="auto" w:fill="B2A1C7" w:themeFill="accent4" w:themeFillTint="99"/>
          </w:tcPr>
          <w:p w14:paraId="129A6BD4" w14:textId="77777777" w:rsidR="006647CF" w:rsidRPr="00B50FF9" w:rsidRDefault="00ED45FB" w:rsidP="00716BD5">
            <w:pPr>
              <w:jc w:val="center"/>
              <w:rPr>
                <w:rFonts w:ascii="Arial" w:hAnsi="Arial" w:cs="Arial"/>
                <w:b/>
                <w:sz w:val="19"/>
                <w:szCs w:val="19"/>
              </w:rPr>
            </w:pPr>
            <w:r w:rsidRPr="00B50FF9">
              <w:rPr>
                <w:rFonts w:ascii="Arial" w:hAnsi="Arial" w:cs="Arial"/>
                <w:b/>
                <w:sz w:val="19"/>
                <w:szCs w:val="19"/>
              </w:rPr>
              <w:t xml:space="preserve">Vylučujúce </w:t>
            </w:r>
            <w:r w:rsidR="006647CF" w:rsidRPr="00B50FF9">
              <w:rPr>
                <w:rFonts w:ascii="Arial" w:hAnsi="Arial" w:cs="Arial"/>
                <w:b/>
                <w:sz w:val="19"/>
                <w:szCs w:val="19"/>
              </w:rPr>
              <w:t>hodnotiace kritériá</w:t>
            </w:r>
          </w:p>
        </w:tc>
        <w:tc>
          <w:tcPr>
            <w:tcW w:w="1915" w:type="dxa"/>
            <w:gridSpan w:val="2"/>
            <w:shd w:val="clear" w:color="auto" w:fill="B2A1C7" w:themeFill="accent4" w:themeFillTint="99"/>
          </w:tcPr>
          <w:p w14:paraId="129A6BD5" w14:textId="77777777" w:rsidR="006647CF" w:rsidRPr="00B50FF9" w:rsidRDefault="0083042E" w:rsidP="00F06A27">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2"/>
            </w:r>
          </w:p>
        </w:tc>
        <w:tc>
          <w:tcPr>
            <w:tcW w:w="1446" w:type="dxa"/>
            <w:shd w:val="clear" w:color="auto" w:fill="B2A1C7" w:themeFill="accent4" w:themeFillTint="99"/>
          </w:tcPr>
          <w:p w14:paraId="129A6BD6"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Výsledok posúdenia</w:t>
            </w:r>
            <w:r w:rsidRPr="00B50FF9">
              <w:rPr>
                <w:rStyle w:val="Odkaznapoznmkupodiarou"/>
                <w:rFonts w:ascii="Arial" w:hAnsi="Arial" w:cs="Arial"/>
                <w:b/>
                <w:sz w:val="19"/>
                <w:szCs w:val="19"/>
              </w:rPr>
              <w:footnoteReference w:id="3"/>
            </w:r>
          </w:p>
        </w:tc>
        <w:tc>
          <w:tcPr>
            <w:tcW w:w="3698" w:type="dxa"/>
            <w:shd w:val="clear" w:color="auto" w:fill="B2A1C7" w:themeFill="accent4" w:themeFillTint="99"/>
          </w:tcPr>
          <w:p w14:paraId="129A6BD7"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Komentár</w:t>
            </w:r>
            <w:r w:rsidR="00695365" w:rsidRPr="00B50FF9">
              <w:rPr>
                <w:rStyle w:val="Odkaznapoznmkupodiarou"/>
                <w:rFonts w:ascii="Arial" w:hAnsi="Arial" w:cs="Arial"/>
                <w:b/>
                <w:sz w:val="19"/>
                <w:szCs w:val="19"/>
              </w:rPr>
              <w:footnoteReference w:id="4"/>
            </w:r>
          </w:p>
        </w:tc>
      </w:tr>
      <w:tr w:rsidR="004D176E" w:rsidRPr="00B50FF9" w14:paraId="129A6BDE" w14:textId="77777777" w:rsidTr="00B50FF9">
        <w:trPr>
          <w:trHeight w:val="1247"/>
          <w:jc w:val="center"/>
        </w:trPr>
        <w:tc>
          <w:tcPr>
            <w:tcW w:w="700" w:type="dxa"/>
            <w:shd w:val="clear" w:color="auto" w:fill="auto"/>
          </w:tcPr>
          <w:p w14:paraId="129A6BD9" w14:textId="77777777" w:rsidR="006647CF" w:rsidRPr="00D552A6" w:rsidRDefault="006647CF" w:rsidP="00F06A27">
            <w:pPr>
              <w:jc w:val="center"/>
              <w:rPr>
                <w:rFonts w:ascii="Arial" w:hAnsi="Arial" w:cs="Arial"/>
                <w:sz w:val="19"/>
                <w:szCs w:val="19"/>
              </w:rPr>
            </w:pPr>
            <w:r w:rsidRPr="00D552A6">
              <w:rPr>
                <w:rFonts w:ascii="Arial" w:hAnsi="Arial" w:cs="Arial"/>
                <w:sz w:val="19"/>
                <w:szCs w:val="19"/>
              </w:rPr>
              <w:t>1.</w:t>
            </w:r>
            <w:r w:rsidR="00DD5CA5" w:rsidRPr="00D552A6">
              <w:rPr>
                <w:rFonts w:ascii="Arial" w:hAnsi="Arial" w:cs="Arial"/>
                <w:sz w:val="19"/>
                <w:szCs w:val="19"/>
              </w:rPr>
              <w:t>1</w:t>
            </w:r>
          </w:p>
        </w:tc>
        <w:tc>
          <w:tcPr>
            <w:tcW w:w="1988" w:type="dxa"/>
            <w:shd w:val="clear" w:color="auto" w:fill="auto"/>
          </w:tcPr>
          <w:p w14:paraId="129A6BDA" w14:textId="77777777" w:rsidR="006647CF" w:rsidRPr="00D552A6" w:rsidRDefault="00D552A6" w:rsidP="00B50FF9">
            <w:pPr>
              <w:rPr>
                <w:rFonts w:ascii="Arial" w:hAnsi="Arial" w:cs="Arial"/>
                <w:sz w:val="19"/>
                <w:szCs w:val="19"/>
              </w:rPr>
            </w:pPr>
            <w:r w:rsidRPr="00D552A6">
              <w:rPr>
                <w:rFonts w:ascii="Arial" w:hAnsi="Arial" w:cs="Arial"/>
                <w:sz w:val="19"/>
                <w:szCs w:val="19"/>
              </w:rPr>
              <w:t>Súlad projektu s programovou stratégiou OP EVS</w:t>
            </w:r>
          </w:p>
        </w:tc>
        <w:tc>
          <w:tcPr>
            <w:tcW w:w="1915" w:type="dxa"/>
            <w:gridSpan w:val="2"/>
            <w:shd w:val="clear" w:color="auto" w:fill="auto"/>
          </w:tcPr>
          <w:p w14:paraId="129A6BDB" w14:textId="3C7B2A79" w:rsidR="006647CF" w:rsidRPr="00D552A6" w:rsidRDefault="00D552A6" w:rsidP="00B50FF9">
            <w:pPr>
              <w:rPr>
                <w:rFonts w:ascii="Arial" w:hAnsi="Arial" w:cs="Arial"/>
                <w:sz w:val="19"/>
                <w:szCs w:val="19"/>
              </w:rPr>
            </w:pPr>
            <w:r w:rsidRPr="00D552A6">
              <w:rPr>
                <w:rFonts w:ascii="Arial" w:hAnsi="Arial" w:cs="Arial"/>
                <w:sz w:val="19"/>
                <w:szCs w:val="19"/>
              </w:rPr>
              <w:t>Príspevok navrhovaného projektu k cieľom a výsledkom OP a</w:t>
            </w:r>
            <w:r w:rsidR="00C04AB1">
              <w:rPr>
                <w:rFonts w:ascii="Arial" w:hAnsi="Arial" w:cs="Arial"/>
                <w:sz w:val="19"/>
                <w:szCs w:val="19"/>
              </w:rPr>
              <w:t> </w:t>
            </w:r>
            <w:r w:rsidRPr="00D552A6">
              <w:rPr>
                <w:rFonts w:ascii="Arial" w:hAnsi="Arial" w:cs="Arial"/>
                <w:sz w:val="19"/>
                <w:szCs w:val="19"/>
              </w:rPr>
              <w:t>PO</w:t>
            </w:r>
            <w:r w:rsidR="00C04AB1">
              <w:rPr>
                <w:rFonts w:ascii="Arial" w:hAnsi="Arial" w:cs="Arial"/>
                <w:sz w:val="19"/>
                <w:szCs w:val="19"/>
              </w:rPr>
              <w:t xml:space="preserve"> 3</w:t>
            </w:r>
          </w:p>
        </w:tc>
        <w:sdt>
          <w:sdtPr>
            <w:rPr>
              <w:rFonts w:ascii="Arial" w:hAnsi="Arial" w:cs="Arial"/>
              <w:sz w:val="19"/>
              <w:szCs w:val="19"/>
            </w:rPr>
            <w:id w:val="813072558"/>
            <w:placeholder>
              <w:docPart w:val="A7B06D14402A48A9B069E6EF71A91B90"/>
            </w:placeholder>
            <w:showingPlcHdr/>
            <w:comboBox>
              <w:listItem w:displayText="nie (0)" w:value="nie (0)"/>
              <w:listItem w:displayText="áno (1)" w:value="áno (1)"/>
            </w:comboBox>
          </w:sdtPr>
          <w:sdtEndPr/>
          <w:sdtContent>
            <w:tc>
              <w:tcPr>
                <w:tcW w:w="1446" w:type="dxa"/>
                <w:shd w:val="clear" w:color="auto" w:fill="auto"/>
              </w:tcPr>
              <w:p w14:paraId="129A6BDC" w14:textId="77777777" w:rsidR="006647CF" w:rsidRPr="00B50FF9" w:rsidRDefault="006647CF" w:rsidP="00F06A2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DD" w14:textId="77777777" w:rsidR="006647CF" w:rsidRPr="00B50FF9" w:rsidRDefault="006647CF" w:rsidP="00F06A27">
            <w:pPr>
              <w:jc w:val="center"/>
              <w:rPr>
                <w:rFonts w:ascii="Arial" w:hAnsi="Arial" w:cs="Arial"/>
                <w:b/>
                <w:sz w:val="19"/>
                <w:szCs w:val="19"/>
              </w:rPr>
            </w:pPr>
          </w:p>
        </w:tc>
      </w:tr>
      <w:tr w:rsidR="00B50FF9" w:rsidRPr="00B50FF9" w14:paraId="129A6BE5" w14:textId="77777777" w:rsidTr="00B50FF9">
        <w:trPr>
          <w:trHeight w:val="1247"/>
          <w:jc w:val="center"/>
        </w:trPr>
        <w:tc>
          <w:tcPr>
            <w:tcW w:w="700" w:type="dxa"/>
            <w:shd w:val="clear" w:color="auto" w:fill="auto"/>
          </w:tcPr>
          <w:p w14:paraId="129A6BDF" w14:textId="77777777" w:rsidR="00B50FF9" w:rsidRPr="00D552A6" w:rsidRDefault="00B50FF9" w:rsidP="0005070D">
            <w:pPr>
              <w:jc w:val="center"/>
              <w:rPr>
                <w:rFonts w:ascii="Arial" w:hAnsi="Arial" w:cs="Arial"/>
                <w:sz w:val="19"/>
                <w:szCs w:val="19"/>
              </w:rPr>
            </w:pPr>
            <w:r w:rsidRPr="00D552A6">
              <w:rPr>
                <w:rFonts w:ascii="Arial" w:hAnsi="Arial" w:cs="Arial"/>
                <w:sz w:val="19"/>
                <w:szCs w:val="19"/>
              </w:rPr>
              <w:t>1.2</w:t>
            </w:r>
          </w:p>
        </w:tc>
        <w:tc>
          <w:tcPr>
            <w:tcW w:w="1988" w:type="dxa"/>
            <w:shd w:val="clear" w:color="auto" w:fill="auto"/>
          </w:tcPr>
          <w:p w14:paraId="129A6BE0" w14:textId="77777777" w:rsidR="00D552A6" w:rsidRPr="00D552A6" w:rsidRDefault="00D552A6" w:rsidP="00D552A6">
            <w:pPr>
              <w:pStyle w:val="TableParagraph"/>
              <w:spacing w:line="237" w:lineRule="auto"/>
              <w:ind w:left="83" w:right="89"/>
              <w:rPr>
                <w:rFonts w:ascii="Arial" w:eastAsiaTheme="minorEastAsia" w:hAnsi="Arial" w:cs="Arial"/>
                <w:color w:val="auto"/>
                <w:sz w:val="19"/>
                <w:szCs w:val="19"/>
                <w:lang w:val="sk-SK" w:eastAsia="sk-SK"/>
              </w:rPr>
            </w:pPr>
            <w:r w:rsidRPr="00D552A6">
              <w:rPr>
                <w:rFonts w:ascii="Arial" w:eastAsiaTheme="minorEastAsia" w:hAnsi="Arial" w:cs="Arial"/>
                <w:color w:val="auto"/>
                <w:sz w:val="19"/>
                <w:szCs w:val="19"/>
                <w:lang w:val="sk-SK" w:eastAsia="sk-SK"/>
              </w:rPr>
              <w:t xml:space="preserve">Súlad projektu z hľadiska schopnosti orgánov verejnej správy realizovať zodpovedné adaptačné procesy na spoločenské zmeny </w:t>
            </w:r>
          </w:p>
          <w:p w14:paraId="129A6BE1" w14:textId="77777777" w:rsidR="00B50FF9" w:rsidRPr="00D552A6" w:rsidRDefault="00D552A6" w:rsidP="00D552A6">
            <w:pPr>
              <w:rPr>
                <w:rFonts w:ascii="Arial" w:hAnsi="Arial" w:cs="Arial"/>
                <w:sz w:val="19"/>
                <w:szCs w:val="19"/>
              </w:rPr>
            </w:pPr>
            <w:r w:rsidRPr="00D552A6">
              <w:rPr>
                <w:rFonts w:ascii="Arial" w:hAnsi="Arial" w:cs="Arial"/>
                <w:sz w:val="19"/>
                <w:szCs w:val="19"/>
              </w:rPr>
              <w:t xml:space="preserve"> </w:t>
            </w:r>
          </w:p>
        </w:tc>
        <w:tc>
          <w:tcPr>
            <w:tcW w:w="1915" w:type="dxa"/>
            <w:gridSpan w:val="2"/>
            <w:shd w:val="clear" w:color="auto" w:fill="auto"/>
          </w:tcPr>
          <w:p w14:paraId="129A6BE2" w14:textId="0EE89186" w:rsidR="00B50FF9" w:rsidRPr="00D552A6" w:rsidRDefault="00D552A6" w:rsidP="00B50FF9">
            <w:pPr>
              <w:rPr>
                <w:rFonts w:ascii="Arial" w:hAnsi="Arial" w:cs="Arial"/>
                <w:sz w:val="19"/>
                <w:szCs w:val="19"/>
              </w:rPr>
            </w:pPr>
            <w:r w:rsidRPr="00D552A6">
              <w:rPr>
                <w:rFonts w:ascii="Arial" w:hAnsi="Arial" w:cs="Arial"/>
                <w:sz w:val="19"/>
                <w:szCs w:val="19"/>
              </w:rPr>
              <w:t>Príspevok navrhovaného projektu k cieľom a výsledkom OP a</w:t>
            </w:r>
            <w:r w:rsidR="00C04AB1">
              <w:rPr>
                <w:rFonts w:ascii="Arial" w:hAnsi="Arial" w:cs="Arial"/>
                <w:sz w:val="19"/>
                <w:szCs w:val="19"/>
              </w:rPr>
              <w:t> </w:t>
            </w:r>
            <w:r w:rsidRPr="00D552A6">
              <w:rPr>
                <w:rFonts w:ascii="Arial" w:hAnsi="Arial" w:cs="Arial"/>
                <w:sz w:val="19"/>
                <w:szCs w:val="19"/>
              </w:rPr>
              <w:t>PO</w:t>
            </w:r>
            <w:r w:rsidR="00C04AB1">
              <w:rPr>
                <w:rFonts w:ascii="Arial" w:hAnsi="Arial" w:cs="Arial"/>
                <w:sz w:val="19"/>
                <w:szCs w:val="19"/>
              </w:rPr>
              <w:t xml:space="preserve"> 3</w:t>
            </w:r>
          </w:p>
        </w:tc>
        <w:sdt>
          <w:sdtPr>
            <w:rPr>
              <w:rFonts w:ascii="Arial" w:hAnsi="Arial" w:cs="Arial"/>
              <w:sz w:val="19"/>
              <w:szCs w:val="19"/>
            </w:rPr>
            <w:id w:val="1920588139"/>
            <w:placeholder>
              <w:docPart w:val="314E19CBB3B9440D85BB3AC01209579E"/>
            </w:placeholder>
            <w:showingPlcHdr/>
            <w:comboBox>
              <w:listItem w:displayText="nie (0)" w:value="nie (0)"/>
              <w:listItem w:displayText="áno (1)" w:value="áno (1)"/>
            </w:comboBox>
          </w:sdtPr>
          <w:sdtEndPr/>
          <w:sdtContent>
            <w:tc>
              <w:tcPr>
                <w:tcW w:w="1446" w:type="dxa"/>
                <w:shd w:val="clear" w:color="auto" w:fill="auto"/>
              </w:tcPr>
              <w:p w14:paraId="129A6BE3"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E4" w14:textId="77777777" w:rsidR="00B50FF9" w:rsidRPr="00B50FF9" w:rsidRDefault="00B50FF9" w:rsidP="0005070D">
            <w:pPr>
              <w:jc w:val="center"/>
              <w:rPr>
                <w:rFonts w:ascii="Arial" w:hAnsi="Arial" w:cs="Arial"/>
                <w:b/>
                <w:sz w:val="19"/>
                <w:szCs w:val="19"/>
              </w:rPr>
            </w:pPr>
          </w:p>
        </w:tc>
      </w:tr>
      <w:tr w:rsidR="00B50FF9" w:rsidRPr="00B50FF9" w14:paraId="129A6BEB" w14:textId="77777777" w:rsidTr="00B50FF9">
        <w:trPr>
          <w:trHeight w:val="1247"/>
          <w:jc w:val="center"/>
        </w:trPr>
        <w:tc>
          <w:tcPr>
            <w:tcW w:w="700" w:type="dxa"/>
            <w:shd w:val="clear" w:color="auto" w:fill="auto"/>
          </w:tcPr>
          <w:p w14:paraId="129A6BE6" w14:textId="77777777" w:rsidR="00B50FF9" w:rsidRPr="00D552A6" w:rsidRDefault="00B50FF9" w:rsidP="0005070D">
            <w:pPr>
              <w:jc w:val="center"/>
              <w:rPr>
                <w:rFonts w:ascii="Arial" w:hAnsi="Arial" w:cs="Arial"/>
                <w:sz w:val="19"/>
                <w:szCs w:val="19"/>
              </w:rPr>
            </w:pPr>
            <w:r w:rsidRPr="00D552A6">
              <w:rPr>
                <w:rFonts w:ascii="Arial" w:hAnsi="Arial" w:cs="Arial"/>
                <w:sz w:val="19"/>
                <w:szCs w:val="19"/>
              </w:rPr>
              <w:t>1.3</w:t>
            </w:r>
          </w:p>
        </w:tc>
        <w:tc>
          <w:tcPr>
            <w:tcW w:w="1988" w:type="dxa"/>
            <w:shd w:val="clear" w:color="auto" w:fill="auto"/>
          </w:tcPr>
          <w:p w14:paraId="129A6BE7" w14:textId="4A4299F2" w:rsidR="00B50FF9" w:rsidRPr="00D552A6" w:rsidRDefault="00D552A6" w:rsidP="00B50FF9">
            <w:pPr>
              <w:rPr>
                <w:rFonts w:ascii="Arial" w:hAnsi="Arial" w:cs="Arial"/>
                <w:sz w:val="19"/>
                <w:szCs w:val="19"/>
              </w:rPr>
            </w:pPr>
            <w:r w:rsidRPr="00D552A6">
              <w:rPr>
                <w:rFonts w:ascii="Arial" w:hAnsi="Arial" w:cs="Arial"/>
                <w:sz w:val="19"/>
                <w:szCs w:val="19"/>
              </w:rPr>
              <w:t xml:space="preserve">Posúdenie súladu projektu s cieľmi HP </w:t>
            </w:r>
            <w:proofErr w:type="spellStart"/>
            <w:r w:rsidR="000F2FC1" w:rsidRPr="000F2FC1">
              <w:rPr>
                <w:rFonts w:ascii="Arial" w:hAnsi="Arial" w:cs="Arial"/>
                <w:sz w:val="19"/>
                <w:szCs w:val="19"/>
              </w:rPr>
              <w:t>HP</w:t>
            </w:r>
            <w:proofErr w:type="spellEnd"/>
            <w:r w:rsidR="000F2FC1" w:rsidRPr="000F2FC1">
              <w:rPr>
                <w:rFonts w:ascii="Arial" w:hAnsi="Arial" w:cs="Arial"/>
                <w:sz w:val="19"/>
                <w:szCs w:val="19"/>
              </w:rPr>
              <w:t xml:space="preserve"> RMŽ a ND</w:t>
            </w:r>
          </w:p>
        </w:tc>
        <w:tc>
          <w:tcPr>
            <w:tcW w:w="1915" w:type="dxa"/>
            <w:gridSpan w:val="2"/>
            <w:shd w:val="clear" w:color="auto" w:fill="auto"/>
          </w:tcPr>
          <w:p w14:paraId="129A6BE8" w14:textId="7818B719" w:rsidR="00B50FF9" w:rsidRPr="00D552A6" w:rsidRDefault="00D552A6" w:rsidP="00B50FF9">
            <w:pPr>
              <w:rPr>
                <w:rFonts w:ascii="Arial" w:hAnsi="Arial" w:cs="Arial"/>
                <w:sz w:val="19"/>
                <w:szCs w:val="19"/>
              </w:rPr>
            </w:pPr>
            <w:r w:rsidRPr="00D552A6">
              <w:rPr>
                <w:rFonts w:ascii="Arial" w:hAnsi="Arial" w:cs="Arial"/>
                <w:sz w:val="19"/>
                <w:szCs w:val="19"/>
              </w:rPr>
              <w:t>Príspevok navrhovaného projektu k cieľom a výsledkom OP a</w:t>
            </w:r>
            <w:r w:rsidR="00C04AB1">
              <w:rPr>
                <w:rFonts w:ascii="Arial" w:hAnsi="Arial" w:cs="Arial"/>
                <w:sz w:val="19"/>
                <w:szCs w:val="19"/>
              </w:rPr>
              <w:t> </w:t>
            </w:r>
            <w:r w:rsidRPr="00D552A6">
              <w:rPr>
                <w:rFonts w:ascii="Arial" w:hAnsi="Arial" w:cs="Arial"/>
                <w:sz w:val="19"/>
                <w:szCs w:val="19"/>
              </w:rPr>
              <w:t>PO</w:t>
            </w:r>
            <w:r w:rsidR="00C04AB1">
              <w:rPr>
                <w:rFonts w:ascii="Arial" w:hAnsi="Arial" w:cs="Arial"/>
                <w:sz w:val="19"/>
                <w:szCs w:val="19"/>
              </w:rPr>
              <w:t xml:space="preserve"> 3</w:t>
            </w:r>
          </w:p>
        </w:tc>
        <w:sdt>
          <w:sdtPr>
            <w:rPr>
              <w:rFonts w:ascii="Arial" w:hAnsi="Arial" w:cs="Arial"/>
              <w:sz w:val="19"/>
              <w:szCs w:val="19"/>
            </w:rPr>
            <w:id w:val="-1120520120"/>
            <w:placeholder>
              <w:docPart w:val="DEDB8774EC3F49B9994EBC281A4A6E0F"/>
            </w:placeholder>
            <w:showingPlcHdr/>
            <w:comboBox>
              <w:listItem w:displayText="nie (0)" w:value="nie (0)"/>
              <w:listItem w:displayText="áno (1)" w:value="áno (1)"/>
            </w:comboBox>
          </w:sdtPr>
          <w:sdtEndPr/>
          <w:sdtContent>
            <w:tc>
              <w:tcPr>
                <w:tcW w:w="1446" w:type="dxa"/>
                <w:shd w:val="clear" w:color="auto" w:fill="auto"/>
              </w:tcPr>
              <w:p w14:paraId="129A6BE9"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EA" w14:textId="77777777" w:rsidR="00B50FF9" w:rsidRPr="00B50FF9" w:rsidRDefault="00B50FF9" w:rsidP="0005070D">
            <w:pPr>
              <w:jc w:val="center"/>
              <w:rPr>
                <w:rFonts w:ascii="Arial" w:hAnsi="Arial" w:cs="Arial"/>
                <w:b/>
                <w:sz w:val="19"/>
                <w:szCs w:val="19"/>
              </w:rPr>
            </w:pPr>
          </w:p>
        </w:tc>
      </w:tr>
      <w:tr w:rsidR="00DD5CA5" w:rsidRPr="00B50FF9" w14:paraId="129A6BF1" w14:textId="77777777" w:rsidTr="00B50FF9">
        <w:trPr>
          <w:trHeight w:val="1247"/>
          <w:jc w:val="center"/>
        </w:trPr>
        <w:tc>
          <w:tcPr>
            <w:tcW w:w="700" w:type="dxa"/>
            <w:shd w:val="clear" w:color="auto" w:fill="auto"/>
          </w:tcPr>
          <w:p w14:paraId="129A6BEC"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lastRenderedPageBreak/>
              <w:t>2.1</w:t>
            </w:r>
          </w:p>
        </w:tc>
        <w:tc>
          <w:tcPr>
            <w:tcW w:w="1988" w:type="dxa"/>
            <w:shd w:val="clear" w:color="auto" w:fill="auto"/>
          </w:tcPr>
          <w:p w14:paraId="129A6BED" w14:textId="77777777" w:rsidR="00DD5CA5" w:rsidRPr="00D552A6" w:rsidRDefault="00D552A6" w:rsidP="00B50FF9">
            <w:pPr>
              <w:rPr>
                <w:rFonts w:ascii="Arial" w:hAnsi="Arial" w:cs="Arial"/>
                <w:sz w:val="19"/>
                <w:szCs w:val="19"/>
              </w:rPr>
            </w:pPr>
            <w:r w:rsidRPr="00D552A6">
              <w:rPr>
                <w:rFonts w:ascii="Arial" w:hAnsi="Arial" w:cs="Arial"/>
                <w:sz w:val="19"/>
                <w:szCs w:val="19"/>
              </w:rPr>
              <w:t>Previazanosť aktivít projektu na jeho výsledky, ciele a merateľné ukazovatele</w:t>
            </w:r>
          </w:p>
        </w:tc>
        <w:tc>
          <w:tcPr>
            <w:tcW w:w="1915" w:type="dxa"/>
            <w:gridSpan w:val="2"/>
            <w:shd w:val="clear" w:color="auto" w:fill="auto"/>
          </w:tcPr>
          <w:p w14:paraId="129A6BEE" w14:textId="77777777" w:rsidR="00DD5CA5"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1429739344"/>
            <w:placeholder>
              <w:docPart w:val="BDF9E8C0E0204EFFBCD0A8534F3D7A6C"/>
            </w:placeholder>
            <w:showingPlcHdr/>
            <w:comboBox>
              <w:listItem w:displayText="nie (0)" w:value="nie (0)"/>
              <w:listItem w:displayText="áno (1)" w:value="áno (1)"/>
            </w:comboBox>
          </w:sdtPr>
          <w:sdtEndPr/>
          <w:sdtContent>
            <w:tc>
              <w:tcPr>
                <w:tcW w:w="1446" w:type="dxa"/>
                <w:shd w:val="clear" w:color="auto" w:fill="auto"/>
              </w:tcPr>
              <w:p w14:paraId="129A6BEF"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F0" w14:textId="77777777" w:rsidR="00DD5CA5" w:rsidRPr="00B50FF9" w:rsidRDefault="00DD5CA5" w:rsidP="004734B7">
            <w:pPr>
              <w:jc w:val="center"/>
              <w:rPr>
                <w:rFonts w:ascii="Arial" w:hAnsi="Arial" w:cs="Arial"/>
                <w:b/>
                <w:sz w:val="19"/>
                <w:szCs w:val="19"/>
              </w:rPr>
            </w:pPr>
          </w:p>
        </w:tc>
      </w:tr>
      <w:tr w:rsidR="00DD5CA5" w:rsidRPr="00B50FF9" w14:paraId="129A6BF7" w14:textId="77777777" w:rsidTr="00B50FF9">
        <w:trPr>
          <w:trHeight w:val="1247"/>
          <w:jc w:val="center"/>
        </w:trPr>
        <w:tc>
          <w:tcPr>
            <w:tcW w:w="700" w:type="dxa"/>
            <w:shd w:val="clear" w:color="auto" w:fill="auto"/>
          </w:tcPr>
          <w:p w14:paraId="129A6BF2"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2.2</w:t>
            </w:r>
          </w:p>
        </w:tc>
        <w:tc>
          <w:tcPr>
            <w:tcW w:w="1988" w:type="dxa"/>
            <w:shd w:val="clear" w:color="auto" w:fill="auto"/>
          </w:tcPr>
          <w:p w14:paraId="129A6BF3" w14:textId="77777777" w:rsidR="00DD5CA5" w:rsidRPr="00D552A6" w:rsidRDefault="00D552A6" w:rsidP="00B50FF9">
            <w:pPr>
              <w:rPr>
                <w:rFonts w:ascii="Arial" w:hAnsi="Arial" w:cs="Arial"/>
                <w:sz w:val="19"/>
                <w:szCs w:val="19"/>
              </w:rPr>
            </w:pPr>
            <w:r w:rsidRPr="00D552A6">
              <w:rPr>
                <w:rFonts w:ascii="Arial" w:hAnsi="Arial" w:cs="Arial"/>
                <w:sz w:val="19"/>
                <w:szCs w:val="19"/>
              </w:rPr>
              <w:t>Posúdenie vhodnosti navrhovaných aktivít z vecného a časového hľadiska</w:t>
            </w:r>
          </w:p>
        </w:tc>
        <w:tc>
          <w:tcPr>
            <w:tcW w:w="1915" w:type="dxa"/>
            <w:gridSpan w:val="2"/>
            <w:shd w:val="clear" w:color="auto" w:fill="auto"/>
          </w:tcPr>
          <w:p w14:paraId="129A6BF4" w14:textId="77777777" w:rsidR="00DD5CA5"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502796161"/>
            <w:placeholder>
              <w:docPart w:val="B16B4A87E7A948F0AF649C2EB4885D28"/>
            </w:placeholder>
            <w:showingPlcHdr/>
            <w:comboBox>
              <w:listItem w:displayText="nie (0)" w:value="nie (0)"/>
              <w:listItem w:displayText="áno (1)" w:value="áno (1)"/>
            </w:comboBox>
          </w:sdtPr>
          <w:sdtEndPr/>
          <w:sdtContent>
            <w:tc>
              <w:tcPr>
                <w:tcW w:w="1446" w:type="dxa"/>
                <w:shd w:val="clear" w:color="auto" w:fill="auto"/>
              </w:tcPr>
              <w:p w14:paraId="129A6BF5"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F6" w14:textId="77777777" w:rsidR="00DD5CA5" w:rsidRPr="00B50FF9" w:rsidRDefault="00DD5CA5" w:rsidP="004734B7">
            <w:pPr>
              <w:jc w:val="center"/>
              <w:rPr>
                <w:rFonts w:ascii="Arial" w:hAnsi="Arial" w:cs="Arial"/>
                <w:b/>
                <w:sz w:val="19"/>
                <w:szCs w:val="19"/>
              </w:rPr>
            </w:pPr>
          </w:p>
        </w:tc>
      </w:tr>
      <w:tr w:rsidR="00DD5CA5" w:rsidRPr="00B50FF9" w14:paraId="129A6BFD" w14:textId="77777777" w:rsidTr="00B50FF9">
        <w:trPr>
          <w:trHeight w:val="1247"/>
          <w:jc w:val="center"/>
        </w:trPr>
        <w:tc>
          <w:tcPr>
            <w:tcW w:w="700" w:type="dxa"/>
            <w:shd w:val="clear" w:color="auto" w:fill="auto"/>
          </w:tcPr>
          <w:p w14:paraId="129A6BF8"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2.3</w:t>
            </w:r>
          </w:p>
        </w:tc>
        <w:tc>
          <w:tcPr>
            <w:tcW w:w="1988" w:type="dxa"/>
            <w:shd w:val="clear" w:color="auto" w:fill="auto"/>
          </w:tcPr>
          <w:p w14:paraId="129A6BF9" w14:textId="77777777" w:rsidR="00DD5CA5" w:rsidRPr="00D552A6" w:rsidRDefault="00D552A6" w:rsidP="00B50FF9">
            <w:pPr>
              <w:rPr>
                <w:rFonts w:ascii="Arial" w:hAnsi="Arial" w:cs="Arial"/>
                <w:sz w:val="19"/>
                <w:szCs w:val="19"/>
              </w:rPr>
            </w:pPr>
            <w:r w:rsidRPr="00D552A6">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129A6BFA" w14:textId="77777777" w:rsidR="00DD5CA5"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301541957"/>
            <w:placeholder>
              <w:docPart w:val="3FABCDA9DCAA41A1B14C2DA3DD51421D"/>
            </w:placeholder>
            <w:showingPlcHdr/>
            <w:comboBox>
              <w:listItem w:displayText="nie (0)" w:value="nie (0)"/>
              <w:listItem w:displayText="áno (1)" w:value="áno (1)"/>
            </w:comboBox>
          </w:sdtPr>
          <w:sdtEndPr/>
          <w:sdtContent>
            <w:tc>
              <w:tcPr>
                <w:tcW w:w="1446" w:type="dxa"/>
                <w:shd w:val="clear" w:color="auto" w:fill="auto"/>
              </w:tcPr>
              <w:p w14:paraId="129A6BFB"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FC" w14:textId="77777777" w:rsidR="00DD5CA5" w:rsidRPr="00B50FF9" w:rsidRDefault="00DD5CA5" w:rsidP="004734B7">
            <w:pPr>
              <w:jc w:val="center"/>
              <w:rPr>
                <w:rFonts w:ascii="Arial" w:hAnsi="Arial" w:cs="Arial"/>
                <w:b/>
                <w:sz w:val="19"/>
                <w:szCs w:val="19"/>
              </w:rPr>
            </w:pPr>
          </w:p>
        </w:tc>
      </w:tr>
      <w:tr w:rsidR="00B50FF9" w:rsidRPr="00B50FF9" w14:paraId="129A6C03" w14:textId="77777777" w:rsidTr="00B50FF9">
        <w:trPr>
          <w:trHeight w:val="1247"/>
          <w:jc w:val="center"/>
        </w:trPr>
        <w:tc>
          <w:tcPr>
            <w:tcW w:w="700" w:type="dxa"/>
            <w:shd w:val="clear" w:color="auto" w:fill="auto"/>
          </w:tcPr>
          <w:p w14:paraId="129A6BFE" w14:textId="77777777" w:rsidR="00B50FF9" w:rsidRPr="00D552A6" w:rsidRDefault="00B50FF9" w:rsidP="0005070D">
            <w:pPr>
              <w:jc w:val="center"/>
              <w:rPr>
                <w:rFonts w:ascii="Arial" w:hAnsi="Arial" w:cs="Arial"/>
                <w:sz w:val="19"/>
                <w:szCs w:val="19"/>
              </w:rPr>
            </w:pPr>
            <w:r w:rsidRPr="00D552A6">
              <w:rPr>
                <w:rFonts w:ascii="Arial" w:hAnsi="Arial" w:cs="Arial"/>
                <w:sz w:val="19"/>
                <w:szCs w:val="19"/>
              </w:rPr>
              <w:t>2.4</w:t>
            </w:r>
          </w:p>
        </w:tc>
        <w:tc>
          <w:tcPr>
            <w:tcW w:w="1988" w:type="dxa"/>
            <w:shd w:val="clear" w:color="auto" w:fill="auto"/>
          </w:tcPr>
          <w:p w14:paraId="129A6BFF" w14:textId="77777777" w:rsidR="00B50FF9" w:rsidRPr="00D552A6" w:rsidRDefault="00D552A6" w:rsidP="00B50FF9">
            <w:pPr>
              <w:rPr>
                <w:rFonts w:ascii="Arial" w:hAnsi="Arial" w:cs="Arial"/>
                <w:sz w:val="19"/>
                <w:szCs w:val="19"/>
              </w:rPr>
            </w:pPr>
            <w:r w:rsidRPr="00D552A6">
              <w:rPr>
                <w:rFonts w:ascii="Arial" w:hAnsi="Arial" w:cs="Arial"/>
                <w:sz w:val="19"/>
                <w:szCs w:val="19"/>
              </w:rPr>
              <w:t>Posúdenie prevádzkovej  a technickej udržateľnosti projektu</w:t>
            </w:r>
          </w:p>
        </w:tc>
        <w:tc>
          <w:tcPr>
            <w:tcW w:w="1915" w:type="dxa"/>
            <w:gridSpan w:val="2"/>
            <w:shd w:val="clear" w:color="auto" w:fill="auto"/>
          </w:tcPr>
          <w:p w14:paraId="129A6C00" w14:textId="77777777" w:rsidR="00B50FF9"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2072616992"/>
            <w:placeholder>
              <w:docPart w:val="B3C7D5613567468F807E44FFFFC4EFAC"/>
            </w:placeholder>
            <w:showingPlcHdr/>
            <w:comboBox>
              <w:listItem w:displayText="nie (0)" w:value="nie (0)"/>
              <w:listItem w:displayText="áno (1)" w:value="áno (1)"/>
            </w:comboBox>
          </w:sdtPr>
          <w:sdtEndPr/>
          <w:sdtContent>
            <w:tc>
              <w:tcPr>
                <w:tcW w:w="1446" w:type="dxa"/>
                <w:shd w:val="clear" w:color="auto" w:fill="auto"/>
              </w:tcPr>
              <w:p w14:paraId="129A6C01"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02" w14:textId="77777777" w:rsidR="00B50FF9" w:rsidRPr="00B50FF9" w:rsidRDefault="00B50FF9" w:rsidP="0005070D">
            <w:pPr>
              <w:jc w:val="center"/>
              <w:rPr>
                <w:rFonts w:ascii="Arial" w:hAnsi="Arial" w:cs="Arial"/>
                <w:b/>
                <w:sz w:val="19"/>
                <w:szCs w:val="19"/>
              </w:rPr>
            </w:pPr>
          </w:p>
        </w:tc>
      </w:tr>
      <w:tr w:rsidR="00DD5CA5" w:rsidRPr="00B50FF9" w14:paraId="129A6C09" w14:textId="77777777" w:rsidTr="00B50FF9">
        <w:trPr>
          <w:trHeight w:val="1247"/>
          <w:jc w:val="center"/>
        </w:trPr>
        <w:tc>
          <w:tcPr>
            <w:tcW w:w="700" w:type="dxa"/>
            <w:shd w:val="clear" w:color="auto" w:fill="auto"/>
          </w:tcPr>
          <w:p w14:paraId="129A6C04"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3.1</w:t>
            </w:r>
          </w:p>
        </w:tc>
        <w:tc>
          <w:tcPr>
            <w:tcW w:w="1988" w:type="dxa"/>
            <w:shd w:val="clear" w:color="auto" w:fill="auto"/>
          </w:tcPr>
          <w:p w14:paraId="129A6C05" w14:textId="77777777" w:rsidR="00DD5CA5" w:rsidRPr="00D552A6" w:rsidRDefault="00D552A6" w:rsidP="00B50FF9">
            <w:pPr>
              <w:rPr>
                <w:rFonts w:ascii="Arial" w:hAnsi="Arial" w:cs="Arial"/>
                <w:sz w:val="19"/>
                <w:szCs w:val="19"/>
              </w:rPr>
            </w:pPr>
            <w:r w:rsidRPr="00D552A6">
              <w:rPr>
                <w:rFonts w:ascii="Arial" w:hAnsi="Arial" w:cs="Arial"/>
                <w:sz w:val="19"/>
                <w:szCs w:val="19"/>
              </w:rPr>
              <w:t>Posúdenie administratívnych a odborných kapacít na riadenie a realizáciu projektu</w:t>
            </w:r>
          </w:p>
        </w:tc>
        <w:tc>
          <w:tcPr>
            <w:tcW w:w="1915" w:type="dxa"/>
            <w:gridSpan w:val="2"/>
            <w:shd w:val="clear" w:color="auto" w:fill="auto"/>
          </w:tcPr>
          <w:p w14:paraId="129A6C06" w14:textId="77777777" w:rsidR="00DD5CA5" w:rsidRPr="00D552A6" w:rsidRDefault="00D552A6" w:rsidP="00B50FF9">
            <w:pPr>
              <w:rPr>
                <w:rFonts w:ascii="Arial" w:hAnsi="Arial" w:cs="Arial"/>
                <w:sz w:val="19"/>
                <w:szCs w:val="19"/>
              </w:rPr>
            </w:pPr>
            <w:r w:rsidRPr="00D552A6">
              <w:rPr>
                <w:rFonts w:ascii="Arial" w:hAnsi="Arial" w:cs="Arial"/>
                <w:sz w:val="19"/>
                <w:szCs w:val="19"/>
              </w:rPr>
              <w:t>Administratívna a prevádzková kapacita žiadateľa</w:t>
            </w:r>
          </w:p>
        </w:tc>
        <w:sdt>
          <w:sdtPr>
            <w:rPr>
              <w:rFonts w:ascii="Arial" w:hAnsi="Arial" w:cs="Arial"/>
              <w:sz w:val="19"/>
              <w:szCs w:val="19"/>
            </w:rPr>
            <w:id w:val="-958331696"/>
            <w:placeholder>
              <w:docPart w:val="8191056DB36B49739CA63B58843BB398"/>
            </w:placeholder>
            <w:showingPlcHdr/>
            <w:comboBox>
              <w:listItem w:displayText="nie (0)" w:value="nie (0)"/>
              <w:listItem w:displayText="áno (1)" w:value="áno (1)"/>
            </w:comboBox>
          </w:sdtPr>
          <w:sdtEndPr/>
          <w:sdtContent>
            <w:tc>
              <w:tcPr>
                <w:tcW w:w="1446" w:type="dxa"/>
                <w:shd w:val="clear" w:color="auto" w:fill="auto"/>
              </w:tcPr>
              <w:p w14:paraId="129A6C07"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08" w14:textId="77777777" w:rsidR="00DD5CA5" w:rsidRPr="00B50FF9" w:rsidRDefault="00DD5CA5" w:rsidP="004734B7">
            <w:pPr>
              <w:jc w:val="center"/>
              <w:rPr>
                <w:rFonts w:ascii="Arial" w:hAnsi="Arial" w:cs="Arial"/>
                <w:b/>
                <w:sz w:val="19"/>
                <w:szCs w:val="19"/>
              </w:rPr>
            </w:pPr>
          </w:p>
        </w:tc>
      </w:tr>
      <w:tr w:rsidR="00DD5CA5" w:rsidRPr="00B50FF9" w14:paraId="129A6C0F" w14:textId="77777777" w:rsidTr="00B50FF9">
        <w:trPr>
          <w:trHeight w:val="1247"/>
          <w:jc w:val="center"/>
        </w:trPr>
        <w:tc>
          <w:tcPr>
            <w:tcW w:w="700" w:type="dxa"/>
            <w:shd w:val="clear" w:color="auto" w:fill="auto"/>
          </w:tcPr>
          <w:p w14:paraId="129A6C0A"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4.1</w:t>
            </w:r>
          </w:p>
        </w:tc>
        <w:tc>
          <w:tcPr>
            <w:tcW w:w="1988" w:type="dxa"/>
            <w:shd w:val="clear" w:color="auto" w:fill="auto"/>
          </w:tcPr>
          <w:p w14:paraId="129A6C0B" w14:textId="413B1988" w:rsidR="00DD5CA5" w:rsidRPr="00D552A6" w:rsidRDefault="00CC3D31" w:rsidP="00B50FF9">
            <w:pPr>
              <w:rPr>
                <w:rFonts w:ascii="Arial" w:hAnsi="Arial" w:cs="Arial"/>
                <w:sz w:val="19"/>
                <w:szCs w:val="19"/>
              </w:rPr>
            </w:pPr>
            <w:r w:rsidRPr="00CC3D31">
              <w:rPr>
                <w:rFonts w:ascii="Arial" w:hAnsi="Arial" w:cs="Arial"/>
                <w:sz w:val="19"/>
                <w:szCs w:val="19"/>
              </w:rPr>
              <w:t xml:space="preserve">Vecná </w:t>
            </w:r>
            <w:r>
              <w:rPr>
                <w:rFonts w:ascii="Arial" w:hAnsi="Arial" w:cs="Arial"/>
                <w:sz w:val="19"/>
                <w:szCs w:val="19"/>
              </w:rPr>
              <w:t> oprávnenosť</w:t>
            </w:r>
            <w:r w:rsidRPr="00CC3D31">
              <w:rPr>
                <w:rFonts w:ascii="Arial" w:hAnsi="Arial" w:cs="Arial"/>
                <w:sz w:val="19"/>
                <w:szCs w:val="19"/>
              </w:rPr>
              <w:t>, účelnosť, efektívnosť a hospodárnosť</w:t>
            </w:r>
            <w:r w:rsidRPr="00CC3D31" w:rsidDel="002F357E">
              <w:rPr>
                <w:rFonts w:ascii="Arial" w:hAnsi="Arial" w:cs="Arial"/>
                <w:sz w:val="19"/>
                <w:szCs w:val="19"/>
              </w:rPr>
              <w:t xml:space="preserve"> </w:t>
            </w:r>
            <w:r w:rsidRPr="00CC3D31">
              <w:rPr>
                <w:rFonts w:ascii="Arial" w:hAnsi="Arial" w:cs="Arial"/>
                <w:sz w:val="19"/>
                <w:szCs w:val="19"/>
              </w:rPr>
              <w:t>výdavkov projektu</w:t>
            </w:r>
          </w:p>
        </w:tc>
        <w:tc>
          <w:tcPr>
            <w:tcW w:w="1915" w:type="dxa"/>
            <w:gridSpan w:val="2"/>
            <w:shd w:val="clear" w:color="auto" w:fill="auto"/>
          </w:tcPr>
          <w:p w14:paraId="129A6C0C" w14:textId="77777777" w:rsidR="00DD5CA5" w:rsidRPr="00D552A6" w:rsidRDefault="00D552A6" w:rsidP="00B50FF9">
            <w:pPr>
              <w:rPr>
                <w:rFonts w:ascii="Arial" w:hAnsi="Arial" w:cs="Arial"/>
                <w:sz w:val="19"/>
                <w:szCs w:val="19"/>
              </w:rPr>
            </w:pPr>
            <w:r w:rsidRPr="00D552A6">
              <w:rPr>
                <w:rFonts w:ascii="Arial" w:hAnsi="Arial" w:cs="Arial"/>
                <w:sz w:val="19"/>
                <w:szCs w:val="19"/>
              </w:rPr>
              <w:t>Finančná a ekonomická stránka projektu</w:t>
            </w:r>
          </w:p>
        </w:tc>
        <w:sdt>
          <w:sdtPr>
            <w:rPr>
              <w:rFonts w:ascii="Arial" w:hAnsi="Arial" w:cs="Arial"/>
              <w:sz w:val="19"/>
              <w:szCs w:val="19"/>
            </w:rPr>
            <w:id w:val="-1033029379"/>
            <w:placeholder>
              <w:docPart w:val="CAE701A5133942C18C6B4C540B817272"/>
            </w:placeholder>
            <w:showingPlcHdr/>
            <w:comboBox>
              <w:listItem w:displayText="nie (0)" w:value="nie (0)"/>
              <w:listItem w:displayText="áno (1)" w:value="áno (1)"/>
            </w:comboBox>
          </w:sdtPr>
          <w:sdtEndPr/>
          <w:sdtContent>
            <w:tc>
              <w:tcPr>
                <w:tcW w:w="1446" w:type="dxa"/>
                <w:shd w:val="clear" w:color="auto" w:fill="auto"/>
              </w:tcPr>
              <w:p w14:paraId="129A6C0D"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0E" w14:textId="77777777" w:rsidR="00DD5CA5" w:rsidRPr="00B50FF9" w:rsidRDefault="00DD5CA5" w:rsidP="004734B7">
            <w:pPr>
              <w:jc w:val="center"/>
              <w:rPr>
                <w:rFonts w:ascii="Arial" w:hAnsi="Arial" w:cs="Arial"/>
                <w:b/>
                <w:sz w:val="19"/>
                <w:szCs w:val="19"/>
              </w:rPr>
            </w:pPr>
          </w:p>
        </w:tc>
      </w:tr>
      <w:tr w:rsidR="00DD5CA5" w:rsidRPr="00B50FF9" w14:paraId="129A6C15" w14:textId="77777777" w:rsidTr="00B50FF9">
        <w:trPr>
          <w:trHeight w:val="1247"/>
          <w:jc w:val="center"/>
        </w:trPr>
        <w:tc>
          <w:tcPr>
            <w:tcW w:w="700" w:type="dxa"/>
            <w:shd w:val="clear" w:color="auto" w:fill="auto"/>
          </w:tcPr>
          <w:p w14:paraId="129A6C10"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4.2</w:t>
            </w:r>
          </w:p>
        </w:tc>
        <w:tc>
          <w:tcPr>
            <w:tcW w:w="1988" w:type="dxa"/>
            <w:shd w:val="clear" w:color="auto" w:fill="auto"/>
          </w:tcPr>
          <w:p w14:paraId="129A6C11" w14:textId="54CAF18E" w:rsidR="00DD5CA5" w:rsidRPr="00D552A6" w:rsidRDefault="00CC3D31" w:rsidP="00B50FF9">
            <w:pPr>
              <w:rPr>
                <w:rFonts w:ascii="Arial" w:hAnsi="Arial" w:cs="Arial"/>
                <w:sz w:val="19"/>
                <w:szCs w:val="19"/>
              </w:rPr>
            </w:pPr>
            <w:r w:rsidRPr="00CC3D31">
              <w:rPr>
                <w:rFonts w:ascii="Arial" w:hAnsi="Arial" w:cs="Arial"/>
                <w:sz w:val="19"/>
                <w:szCs w:val="19"/>
              </w:rPr>
              <w:t>Finančná udržateľnosť projektu</w:t>
            </w:r>
          </w:p>
        </w:tc>
        <w:tc>
          <w:tcPr>
            <w:tcW w:w="1915" w:type="dxa"/>
            <w:gridSpan w:val="2"/>
            <w:shd w:val="clear" w:color="auto" w:fill="auto"/>
          </w:tcPr>
          <w:p w14:paraId="129A6C12" w14:textId="77777777" w:rsidR="00DD5CA5" w:rsidRPr="00D552A6" w:rsidRDefault="00D552A6" w:rsidP="00B50FF9">
            <w:pPr>
              <w:rPr>
                <w:rFonts w:ascii="Arial" w:hAnsi="Arial" w:cs="Arial"/>
                <w:sz w:val="19"/>
                <w:szCs w:val="19"/>
              </w:rPr>
            </w:pPr>
            <w:r w:rsidRPr="00D552A6">
              <w:rPr>
                <w:rFonts w:ascii="Arial" w:hAnsi="Arial" w:cs="Arial"/>
                <w:sz w:val="19"/>
                <w:szCs w:val="19"/>
              </w:rPr>
              <w:t>Finančná a ekonomická stránka projektu</w:t>
            </w:r>
          </w:p>
        </w:tc>
        <w:sdt>
          <w:sdtPr>
            <w:rPr>
              <w:rFonts w:ascii="Arial" w:hAnsi="Arial" w:cs="Arial"/>
              <w:sz w:val="19"/>
              <w:szCs w:val="19"/>
            </w:rPr>
            <w:id w:val="-423577608"/>
            <w:placeholder>
              <w:docPart w:val="2C825B2DF4D347F49A3085696B01C448"/>
            </w:placeholder>
            <w:showingPlcHdr/>
            <w:comboBox>
              <w:listItem w:displayText="nie (0)" w:value="nie (0)"/>
              <w:listItem w:displayText="áno (1)" w:value="áno (1)"/>
            </w:comboBox>
          </w:sdtPr>
          <w:sdtEndPr/>
          <w:sdtContent>
            <w:tc>
              <w:tcPr>
                <w:tcW w:w="1446" w:type="dxa"/>
                <w:shd w:val="clear" w:color="auto" w:fill="auto"/>
              </w:tcPr>
              <w:p w14:paraId="129A6C13"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14" w14:textId="77777777" w:rsidR="00DD5CA5" w:rsidRPr="00B50FF9" w:rsidRDefault="00DD5CA5" w:rsidP="004734B7">
            <w:pPr>
              <w:jc w:val="center"/>
              <w:rPr>
                <w:rFonts w:ascii="Arial" w:hAnsi="Arial" w:cs="Arial"/>
                <w:b/>
                <w:sz w:val="19"/>
                <w:szCs w:val="19"/>
              </w:rPr>
            </w:pPr>
          </w:p>
        </w:tc>
      </w:tr>
      <w:tr w:rsidR="00814754" w:rsidRPr="00B50FF9" w14:paraId="129A6C1E" w14:textId="77777777" w:rsidTr="00B50FF9">
        <w:trPr>
          <w:jc w:val="center"/>
        </w:trPr>
        <w:tc>
          <w:tcPr>
            <w:tcW w:w="6049" w:type="dxa"/>
            <w:gridSpan w:val="5"/>
            <w:shd w:val="clear" w:color="auto" w:fill="B2A1C7" w:themeFill="accent4" w:themeFillTint="99"/>
          </w:tcPr>
          <w:p w14:paraId="129A6C1C" w14:textId="77777777" w:rsidR="00814754" w:rsidRPr="00B50FF9" w:rsidRDefault="00814754" w:rsidP="00814754">
            <w:pPr>
              <w:jc w:val="center"/>
              <w:rPr>
                <w:rFonts w:ascii="Arial" w:hAnsi="Arial" w:cs="Arial"/>
                <w:b/>
                <w:sz w:val="19"/>
                <w:szCs w:val="19"/>
              </w:rPr>
            </w:pPr>
            <w:r w:rsidRPr="00B50FF9">
              <w:rPr>
                <w:rFonts w:ascii="Arial" w:hAnsi="Arial" w:cs="Arial"/>
                <w:b/>
                <w:sz w:val="19"/>
                <w:szCs w:val="19"/>
              </w:rPr>
              <w:t>Výsledok odborného hodnotenia:</w:t>
            </w:r>
          </w:p>
        </w:tc>
        <w:sdt>
          <w:sdtPr>
            <w:rPr>
              <w:rFonts w:ascii="Arial" w:hAnsi="Arial" w:cs="Arial"/>
              <w:b/>
              <w:sz w:val="19"/>
              <w:szCs w:val="19"/>
            </w:rPr>
            <w:id w:val="1595662542"/>
            <w:placeholder>
              <w:docPart w:val="09AAB4FA3E014B4A8E1B3C46433C02E2"/>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3698" w:type="dxa"/>
                <w:shd w:val="clear" w:color="auto" w:fill="FFFFFF" w:themeFill="background1"/>
              </w:tcPr>
              <w:p w14:paraId="129A6C1D" w14:textId="77777777" w:rsidR="00814754" w:rsidRPr="00B50FF9" w:rsidRDefault="00814754" w:rsidP="0071339D">
                <w:pPr>
                  <w:jc w:val="center"/>
                  <w:rPr>
                    <w:rFonts w:ascii="Arial" w:hAnsi="Arial" w:cs="Arial"/>
                    <w:b/>
                    <w:sz w:val="19"/>
                    <w:szCs w:val="19"/>
                  </w:rPr>
                </w:pPr>
                <w:r w:rsidRPr="00B50FF9">
                  <w:rPr>
                    <w:rStyle w:val="Zstupntext"/>
                    <w:rFonts w:ascii="Arial" w:hAnsi="Arial" w:cs="Arial"/>
                    <w:sz w:val="19"/>
                    <w:szCs w:val="19"/>
                    <w:shd w:val="clear" w:color="auto" w:fill="FFFFFF" w:themeFill="background1"/>
                  </w:rPr>
                  <w:t>Vyberte položku.</w:t>
                </w:r>
              </w:p>
            </w:tc>
          </w:sdtContent>
        </w:sdt>
      </w:tr>
      <w:tr w:rsidR="00DC3A27" w:rsidRPr="00B50FF9" w14:paraId="129A6C20" w14:textId="77777777" w:rsidTr="007736B4">
        <w:trPr>
          <w:jc w:val="center"/>
        </w:trPr>
        <w:tc>
          <w:tcPr>
            <w:tcW w:w="9747" w:type="dxa"/>
            <w:gridSpan w:val="6"/>
          </w:tcPr>
          <w:p w14:paraId="129A6C1F" w14:textId="77777777" w:rsidR="00DC3A27" w:rsidRPr="00B50FF9" w:rsidRDefault="00DC3A27" w:rsidP="00F06A27">
            <w:pPr>
              <w:rPr>
                <w:rFonts w:ascii="Arial" w:hAnsi="Arial" w:cs="Arial"/>
                <w:sz w:val="19"/>
                <w:szCs w:val="19"/>
              </w:rPr>
            </w:pPr>
          </w:p>
        </w:tc>
      </w:tr>
      <w:tr w:rsidR="000D39BE" w:rsidRPr="00B50FF9" w14:paraId="129A6C22" w14:textId="77777777" w:rsidTr="007736B4">
        <w:trPr>
          <w:jc w:val="center"/>
        </w:trPr>
        <w:tc>
          <w:tcPr>
            <w:tcW w:w="9747" w:type="dxa"/>
            <w:gridSpan w:val="6"/>
            <w:shd w:val="clear" w:color="auto" w:fill="B2A1C7" w:themeFill="accent4" w:themeFillTint="99"/>
          </w:tcPr>
          <w:p w14:paraId="129A6C21" w14:textId="77777777" w:rsidR="000D39BE" w:rsidRPr="00B50FF9" w:rsidRDefault="000D39BE" w:rsidP="00F06A27">
            <w:pPr>
              <w:rPr>
                <w:rFonts w:ascii="Arial" w:hAnsi="Arial" w:cs="Arial"/>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5"/>
            </w:r>
            <w:r w:rsidRPr="00B50FF9">
              <w:rPr>
                <w:rFonts w:ascii="Arial" w:hAnsi="Arial" w:cs="Arial"/>
                <w:b/>
                <w:sz w:val="19"/>
                <w:szCs w:val="19"/>
              </w:rPr>
              <w:t>:</w:t>
            </w:r>
          </w:p>
        </w:tc>
      </w:tr>
      <w:tr w:rsidR="0084329B" w:rsidRPr="00B50FF9" w14:paraId="129A6C24" w14:textId="77777777" w:rsidTr="007736B4">
        <w:trPr>
          <w:jc w:val="center"/>
        </w:trPr>
        <w:tc>
          <w:tcPr>
            <w:tcW w:w="9747" w:type="dxa"/>
            <w:gridSpan w:val="6"/>
          </w:tcPr>
          <w:p w14:paraId="129A6C23" w14:textId="77777777" w:rsidR="0084329B" w:rsidRPr="00B50FF9" w:rsidRDefault="0084329B" w:rsidP="00F06A27">
            <w:pPr>
              <w:rPr>
                <w:rFonts w:ascii="Arial" w:hAnsi="Arial" w:cs="Arial"/>
                <w:sz w:val="19"/>
                <w:szCs w:val="19"/>
              </w:rPr>
            </w:pPr>
          </w:p>
        </w:tc>
      </w:tr>
      <w:tr w:rsidR="00762D03" w:rsidRPr="00B50FF9" w14:paraId="129A6C27" w14:textId="77777777" w:rsidTr="00DD5CA5">
        <w:trPr>
          <w:jc w:val="center"/>
        </w:trPr>
        <w:tc>
          <w:tcPr>
            <w:tcW w:w="4306" w:type="dxa"/>
            <w:gridSpan w:val="3"/>
            <w:shd w:val="clear" w:color="auto" w:fill="B2A1C7" w:themeFill="accent4" w:themeFillTint="99"/>
          </w:tcPr>
          <w:p w14:paraId="129A6C25" w14:textId="77777777" w:rsidR="00762D03" w:rsidRPr="00B50FF9" w:rsidRDefault="00762D03" w:rsidP="00F06A27">
            <w:pPr>
              <w:rPr>
                <w:rFonts w:ascii="Arial" w:hAnsi="Arial" w:cs="Arial"/>
                <w:b/>
                <w:sz w:val="19"/>
                <w:szCs w:val="19"/>
              </w:rPr>
            </w:pPr>
            <w:r w:rsidRPr="00B50FF9">
              <w:rPr>
                <w:rFonts w:ascii="Arial" w:hAnsi="Arial" w:cs="Arial"/>
                <w:b/>
                <w:sz w:val="19"/>
                <w:szCs w:val="19"/>
              </w:rPr>
              <w:t>Žiadaná výška NFP</w:t>
            </w:r>
            <w:r w:rsidRPr="00B50FF9">
              <w:rPr>
                <w:rStyle w:val="Odkaznapoznmkupodiarou"/>
                <w:rFonts w:ascii="Arial" w:hAnsi="Arial" w:cs="Arial"/>
                <w:b/>
                <w:sz w:val="19"/>
                <w:szCs w:val="19"/>
              </w:rPr>
              <w:footnoteReference w:id="6"/>
            </w:r>
            <w:r w:rsidRPr="00B50FF9">
              <w:rPr>
                <w:rFonts w:ascii="Arial" w:hAnsi="Arial" w:cs="Arial"/>
                <w:b/>
                <w:sz w:val="19"/>
                <w:szCs w:val="19"/>
              </w:rPr>
              <w:t>:</w:t>
            </w:r>
          </w:p>
        </w:tc>
        <w:tc>
          <w:tcPr>
            <w:tcW w:w="5441" w:type="dxa"/>
            <w:gridSpan w:val="3"/>
            <w:shd w:val="clear" w:color="auto" w:fill="FFFFFF" w:themeFill="background1"/>
          </w:tcPr>
          <w:p w14:paraId="129A6C26" w14:textId="77777777" w:rsidR="00762D03" w:rsidRPr="00B50FF9" w:rsidRDefault="00762D03" w:rsidP="00F06A27">
            <w:pPr>
              <w:rPr>
                <w:rFonts w:ascii="Arial" w:hAnsi="Arial" w:cs="Arial"/>
                <w:sz w:val="19"/>
                <w:szCs w:val="19"/>
              </w:rPr>
            </w:pPr>
          </w:p>
        </w:tc>
      </w:tr>
      <w:tr w:rsidR="00814754" w:rsidRPr="00B50FF9" w14:paraId="129A6C2A" w14:textId="77777777" w:rsidTr="00DD5CA5">
        <w:trPr>
          <w:jc w:val="center"/>
        </w:trPr>
        <w:tc>
          <w:tcPr>
            <w:tcW w:w="4306" w:type="dxa"/>
            <w:gridSpan w:val="3"/>
            <w:shd w:val="clear" w:color="auto" w:fill="B2A1C7" w:themeFill="accent4" w:themeFillTint="99"/>
          </w:tcPr>
          <w:p w14:paraId="129A6C28" w14:textId="0DCF2110" w:rsidR="00814754" w:rsidRPr="00B50FF9" w:rsidRDefault="00814754" w:rsidP="0089051E">
            <w:pPr>
              <w:rPr>
                <w:rFonts w:ascii="Arial" w:hAnsi="Arial" w:cs="Arial"/>
                <w:sz w:val="19"/>
                <w:szCs w:val="19"/>
              </w:rPr>
            </w:pPr>
            <w:r w:rsidRPr="00B50FF9">
              <w:rPr>
                <w:rFonts w:ascii="Arial" w:hAnsi="Arial" w:cs="Arial"/>
                <w:b/>
                <w:sz w:val="19"/>
                <w:szCs w:val="19"/>
              </w:rPr>
              <w:t>Navrhovaná výška NFP</w:t>
            </w:r>
            <w:del w:id="0" w:author="Milan Matovič" w:date="2017-10-31T14:26:00Z">
              <w:r w:rsidRPr="00B50FF9" w:rsidDel="0089051E">
                <w:rPr>
                  <w:rStyle w:val="Odkaznapoznmkupodiarou"/>
                  <w:rFonts w:ascii="Arial" w:hAnsi="Arial" w:cs="Arial"/>
                  <w:b/>
                  <w:sz w:val="19"/>
                  <w:szCs w:val="19"/>
                </w:rPr>
                <w:footnoteReference w:id="7"/>
              </w:r>
            </w:del>
            <w:r w:rsidRPr="00B50FF9">
              <w:rPr>
                <w:rFonts w:ascii="Arial" w:hAnsi="Arial" w:cs="Arial"/>
                <w:b/>
                <w:sz w:val="19"/>
                <w:szCs w:val="19"/>
              </w:rPr>
              <w:t>:</w:t>
            </w:r>
          </w:p>
        </w:tc>
        <w:tc>
          <w:tcPr>
            <w:tcW w:w="5441" w:type="dxa"/>
            <w:gridSpan w:val="3"/>
            <w:shd w:val="clear" w:color="auto" w:fill="FFFFFF" w:themeFill="background1"/>
          </w:tcPr>
          <w:p w14:paraId="129A6C29" w14:textId="77777777" w:rsidR="00814754" w:rsidRPr="00B50FF9" w:rsidRDefault="00814754" w:rsidP="00F06A27">
            <w:pPr>
              <w:rPr>
                <w:rFonts w:ascii="Arial" w:hAnsi="Arial" w:cs="Arial"/>
                <w:sz w:val="19"/>
                <w:szCs w:val="19"/>
              </w:rPr>
            </w:pPr>
          </w:p>
        </w:tc>
      </w:tr>
      <w:tr w:rsidR="00814754" w:rsidRPr="00B50FF9" w14:paraId="129A6C2D" w14:textId="77777777" w:rsidTr="003B18B0">
        <w:trPr>
          <w:trHeight w:val="667"/>
          <w:jc w:val="center"/>
        </w:trPr>
        <w:tc>
          <w:tcPr>
            <w:tcW w:w="4306" w:type="dxa"/>
            <w:gridSpan w:val="3"/>
            <w:shd w:val="clear" w:color="auto" w:fill="B2A1C7" w:themeFill="accent4" w:themeFillTint="99"/>
          </w:tcPr>
          <w:p w14:paraId="129A6C2B" w14:textId="77777777" w:rsidR="00814754" w:rsidRPr="00B50FF9" w:rsidRDefault="00814754" w:rsidP="00F06A27">
            <w:pPr>
              <w:rPr>
                <w:rFonts w:ascii="Arial" w:hAnsi="Arial" w:cs="Arial"/>
                <w:b/>
                <w:sz w:val="19"/>
                <w:szCs w:val="19"/>
              </w:rPr>
            </w:pPr>
            <w:r w:rsidRPr="00B50FF9">
              <w:rPr>
                <w:rFonts w:ascii="Arial" w:hAnsi="Arial" w:cs="Arial"/>
                <w:b/>
                <w:sz w:val="19"/>
                <w:szCs w:val="19"/>
              </w:rPr>
              <w:lastRenderedPageBreak/>
              <w:t>Identifikácia neoprávnených výdavkov</w:t>
            </w:r>
            <w:r w:rsidRPr="00B50FF9">
              <w:rPr>
                <w:rStyle w:val="Odkaznapoznmkupodiarou"/>
                <w:rFonts w:ascii="Arial" w:hAnsi="Arial" w:cs="Arial"/>
                <w:b/>
                <w:sz w:val="19"/>
                <w:szCs w:val="19"/>
              </w:rPr>
              <w:footnoteReference w:id="8"/>
            </w:r>
            <w:r w:rsidRPr="00B50FF9">
              <w:rPr>
                <w:rFonts w:ascii="Arial" w:hAnsi="Arial" w:cs="Arial"/>
                <w:b/>
                <w:sz w:val="19"/>
                <w:szCs w:val="19"/>
              </w:rPr>
              <w:t>:</w:t>
            </w:r>
          </w:p>
        </w:tc>
        <w:tc>
          <w:tcPr>
            <w:tcW w:w="5441" w:type="dxa"/>
            <w:gridSpan w:val="3"/>
            <w:shd w:val="clear" w:color="auto" w:fill="FFFFFF" w:themeFill="background1"/>
          </w:tcPr>
          <w:p w14:paraId="129A6C2C" w14:textId="77777777" w:rsidR="00814754" w:rsidRPr="00B50FF9" w:rsidRDefault="00814754" w:rsidP="00F06A27">
            <w:pPr>
              <w:rPr>
                <w:rFonts w:ascii="Arial" w:hAnsi="Arial" w:cs="Arial"/>
                <w:sz w:val="19"/>
                <w:szCs w:val="19"/>
              </w:rPr>
            </w:pPr>
          </w:p>
        </w:tc>
      </w:tr>
      <w:tr w:rsidR="00814754" w:rsidRPr="00B50FF9" w14:paraId="129A6C2F" w14:textId="77777777" w:rsidTr="007736B4">
        <w:trPr>
          <w:jc w:val="center"/>
        </w:trPr>
        <w:tc>
          <w:tcPr>
            <w:tcW w:w="9747" w:type="dxa"/>
            <w:gridSpan w:val="6"/>
            <w:shd w:val="clear" w:color="auto" w:fill="FFFFFF" w:themeFill="background1"/>
          </w:tcPr>
          <w:p w14:paraId="01E8B54A" w14:textId="77777777" w:rsidR="00DF3171" w:rsidRPr="00DF3171" w:rsidRDefault="00DF3171" w:rsidP="00DF3171">
            <w:pPr>
              <w:rPr>
                <w:rFonts w:ascii="Arial" w:hAnsi="Arial" w:cs="Arial"/>
                <w:b/>
                <w:sz w:val="19"/>
                <w:szCs w:val="19"/>
              </w:rPr>
            </w:pPr>
            <w:r w:rsidRPr="00DF3171">
              <w:rPr>
                <w:rFonts w:ascii="Arial" w:hAnsi="Arial" w:cs="Arial"/>
                <w:b/>
                <w:sz w:val="19"/>
                <w:szCs w:val="19"/>
              </w:rPr>
              <w:t>VYJADRENIE</w:t>
            </w:r>
          </w:p>
          <w:p w14:paraId="577F8271" w14:textId="77777777" w:rsidR="00DF3171" w:rsidRPr="00DF3171" w:rsidRDefault="00DF3171" w:rsidP="00DF3171">
            <w:pPr>
              <w:rPr>
                <w:rFonts w:ascii="Arial" w:hAnsi="Arial" w:cs="Arial"/>
                <w:sz w:val="19"/>
                <w:szCs w:val="19"/>
              </w:rPr>
            </w:pPr>
          </w:p>
          <w:p w14:paraId="129A6C2E" w14:textId="51BC097C" w:rsidR="00814754" w:rsidRPr="00B50FF9" w:rsidRDefault="00DF3171" w:rsidP="00DF3171">
            <w:pPr>
              <w:rPr>
                <w:rFonts w:ascii="Arial" w:hAnsi="Arial" w:cs="Arial"/>
                <w:sz w:val="19"/>
                <w:szCs w:val="19"/>
              </w:rPr>
            </w:pPr>
            <w:r w:rsidRPr="00DF3171">
              <w:rPr>
                <w:rFonts w:ascii="Arial" w:hAnsi="Arial" w:cs="Arial"/>
                <w:sz w:val="19"/>
                <w:szCs w:val="19"/>
              </w:rPr>
              <w:t xml:space="preserve">Na základe overených skutočností potvrdzujem, že  </w:t>
            </w:r>
            <w:sdt>
              <w:sdtPr>
                <w:rPr>
                  <w:rFonts w:ascii="Arial" w:hAnsi="Arial" w:cs="Arial"/>
                  <w:sz w:val="19"/>
                  <w:szCs w:val="19"/>
                </w:rPr>
                <w:id w:val="-335158929"/>
                <w:placeholder>
                  <w:docPart w:val="C8F9EABCC1F24258B73CDF1C144E5D31"/>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r w:rsidRPr="00DF3171">
                  <w:rPr>
                    <w:rFonts w:ascii="Arial" w:hAnsi="Arial" w:cs="Arial"/>
                    <w:sz w:val="19"/>
                    <w:szCs w:val="19"/>
                  </w:rPr>
                  <w:t>Vyberte položku.</w:t>
                </w:r>
              </w:sdtContent>
            </w:sdt>
          </w:p>
        </w:tc>
      </w:tr>
      <w:tr w:rsidR="00FD028A" w:rsidRPr="00B50FF9" w14:paraId="129A6C32" w14:textId="77777777" w:rsidTr="00DD5CA5">
        <w:trPr>
          <w:jc w:val="center"/>
        </w:trPr>
        <w:tc>
          <w:tcPr>
            <w:tcW w:w="4306" w:type="dxa"/>
            <w:gridSpan w:val="3"/>
            <w:shd w:val="clear" w:color="auto" w:fill="B2A1C7" w:themeFill="accent4" w:themeFillTint="99"/>
          </w:tcPr>
          <w:p w14:paraId="129A6C30" w14:textId="4BB63872" w:rsidR="00FD028A" w:rsidRPr="00B50FF9" w:rsidRDefault="00FD028A" w:rsidP="00F06A27">
            <w:pPr>
              <w:rPr>
                <w:rFonts w:ascii="Arial" w:hAnsi="Arial" w:cs="Arial"/>
                <w:sz w:val="19"/>
                <w:szCs w:val="19"/>
              </w:rPr>
            </w:pPr>
            <w:r w:rsidRPr="00B50FF9">
              <w:rPr>
                <w:rFonts w:ascii="Arial" w:hAnsi="Arial" w:cs="Arial"/>
                <w:sz w:val="19"/>
                <w:szCs w:val="19"/>
              </w:rPr>
              <w:t>Vypracoval</w:t>
            </w:r>
            <w:r w:rsidR="00F72158" w:rsidRPr="00B50FF9">
              <w:rPr>
                <w:rFonts w:ascii="Arial" w:hAnsi="Arial" w:cs="Arial"/>
                <w:sz w:val="19"/>
                <w:szCs w:val="19"/>
              </w:rPr>
              <w:t xml:space="preserve"> (odborný hodnotiteľ č. 1)</w:t>
            </w:r>
            <w:r w:rsidR="00DF3171" w:rsidRPr="00DF3171">
              <w:rPr>
                <w:vertAlign w:val="superscript"/>
              </w:rPr>
              <w:t xml:space="preserve"> </w:t>
            </w:r>
            <w:r w:rsidR="00DF3171" w:rsidRPr="00DF3171">
              <w:rPr>
                <w:rFonts w:ascii="Arial" w:hAnsi="Arial" w:cs="Arial"/>
                <w:sz w:val="19"/>
                <w:szCs w:val="19"/>
                <w:vertAlign w:val="superscript"/>
              </w:rPr>
              <w:footnoteReference w:id="9"/>
            </w:r>
            <w:r w:rsidRPr="00B50FF9">
              <w:rPr>
                <w:rFonts w:ascii="Arial" w:hAnsi="Arial" w:cs="Arial"/>
                <w:sz w:val="19"/>
                <w:szCs w:val="19"/>
              </w:rPr>
              <w:t>:</w:t>
            </w:r>
          </w:p>
        </w:tc>
        <w:tc>
          <w:tcPr>
            <w:tcW w:w="5441" w:type="dxa"/>
            <w:gridSpan w:val="3"/>
            <w:shd w:val="clear" w:color="auto" w:fill="FFFFFF" w:themeFill="background1"/>
          </w:tcPr>
          <w:p w14:paraId="129A6C31" w14:textId="77777777" w:rsidR="00FD028A" w:rsidRPr="00B50FF9" w:rsidRDefault="00FD028A" w:rsidP="00F06A27">
            <w:pPr>
              <w:rPr>
                <w:rFonts w:ascii="Arial" w:hAnsi="Arial" w:cs="Arial"/>
                <w:sz w:val="19"/>
                <w:szCs w:val="19"/>
              </w:rPr>
            </w:pPr>
          </w:p>
        </w:tc>
      </w:tr>
      <w:tr w:rsidR="00FD028A" w:rsidRPr="00B50FF9" w14:paraId="129A6C35" w14:textId="77777777" w:rsidTr="00DD5CA5">
        <w:trPr>
          <w:jc w:val="center"/>
        </w:trPr>
        <w:tc>
          <w:tcPr>
            <w:tcW w:w="4306" w:type="dxa"/>
            <w:gridSpan w:val="3"/>
            <w:shd w:val="clear" w:color="auto" w:fill="B2A1C7" w:themeFill="accent4" w:themeFillTint="99"/>
          </w:tcPr>
          <w:p w14:paraId="129A6C33" w14:textId="77777777" w:rsidR="00FD028A" w:rsidRPr="00B50FF9" w:rsidRDefault="00FD028A" w:rsidP="00F06A27">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129A6C34" w14:textId="77777777" w:rsidR="00FD028A" w:rsidRPr="00B50FF9" w:rsidRDefault="00FD028A" w:rsidP="00F06A27">
            <w:pPr>
              <w:rPr>
                <w:rFonts w:ascii="Arial" w:hAnsi="Arial" w:cs="Arial"/>
                <w:sz w:val="19"/>
                <w:szCs w:val="19"/>
              </w:rPr>
            </w:pPr>
          </w:p>
        </w:tc>
      </w:tr>
      <w:tr w:rsidR="00FD028A" w:rsidRPr="00B50FF9" w14:paraId="129A6C38" w14:textId="77777777" w:rsidTr="00DD5CA5">
        <w:trPr>
          <w:jc w:val="center"/>
        </w:trPr>
        <w:tc>
          <w:tcPr>
            <w:tcW w:w="4306" w:type="dxa"/>
            <w:gridSpan w:val="3"/>
            <w:tcBorders>
              <w:bottom w:val="nil"/>
            </w:tcBorders>
            <w:shd w:val="clear" w:color="auto" w:fill="B2A1C7" w:themeFill="accent4" w:themeFillTint="99"/>
          </w:tcPr>
          <w:p w14:paraId="129A6C36" w14:textId="77777777" w:rsidR="00FD028A" w:rsidRPr="00B50FF9" w:rsidRDefault="00FD028A" w:rsidP="00F06A27">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129A6C37" w14:textId="77777777" w:rsidR="00FD028A" w:rsidRPr="00B50FF9" w:rsidRDefault="00FD028A" w:rsidP="00F06A27">
            <w:pPr>
              <w:rPr>
                <w:rFonts w:ascii="Arial" w:hAnsi="Arial" w:cs="Arial"/>
                <w:sz w:val="19"/>
                <w:szCs w:val="19"/>
              </w:rPr>
            </w:pPr>
          </w:p>
        </w:tc>
      </w:tr>
      <w:tr w:rsidR="00F72158" w:rsidRPr="00B50FF9" w14:paraId="129A6C3A" w14:textId="77777777" w:rsidTr="007736B4">
        <w:trPr>
          <w:jc w:val="center"/>
        </w:trPr>
        <w:tc>
          <w:tcPr>
            <w:tcW w:w="9747" w:type="dxa"/>
            <w:gridSpan w:val="6"/>
            <w:shd w:val="clear" w:color="auto" w:fill="FFFFFF" w:themeFill="background1"/>
          </w:tcPr>
          <w:p w14:paraId="129A6C39" w14:textId="77777777" w:rsidR="00F72158" w:rsidRPr="00B50FF9" w:rsidRDefault="00F72158" w:rsidP="00F1690D">
            <w:pPr>
              <w:rPr>
                <w:rFonts w:ascii="Arial" w:hAnsi="Arial" w:cs="Arial"/>
                <w:sz w:val="19"/>
                <w:szCs w:val="19"/>
              </w:rPr>
            </w:pPr>
          </w:p>
        </w:tc>
      </w:tr>
      <w:tr w:rsidR="00F72158" w:rsidRPr="00B50FF9" w14:paraId="129A6C3D" w14:textId="77777777" w:rsidTr="00DD5CA5">
        <w:trPr>
          <w:jc w:val="center"/>
        </w:trPr>
        <w:tc>
          <w:tcPr>
            <w:tcW w:w="4306" w:type="dxa"/>
            <w:gridSpan w:val="3"/>
            <w:shd w:val="clear" w:color="auto" w:fill="B2A1C7" w:themeFill="accent4" w:themeFillTint="99"/>
          </w:tcPr>
          <w:p w14:paraId="129A6C3B" w14:textId="48B63C8E" w:rsidR="00F72158" w:rsidRPr="00B50FF9" w:rsidRDefault="00F72158" w:rsidP="00F1690D">
            <w:pPr>
              <w:rPr>
                <w:rFonts w:ascii="Arial" w:hAnsi="Arial" w:cs="Arial"/>
                <w:sz w:val="19"/>
                <w:szCs w:val="19"/>
              </w:rPr>
            </w:pPr>
            <w:r w:rsidRPr="00B50FF9">
              <w:rPr>
                <w:rFonts w:ascii="Arial" w:hAnsi="Arial" w:cs="Arial"/>
                <w:sz w:val="19"/>
                <w:szCs w:val="19"/>
              </w:rPr>
              <w:t>Vypracoval (odborný hodnotiteľ č. 2)</w:t>
            </w:r>
            <w:r w:rsidR="00DF3171" w:rsidRPr="00DF3171">
              <w:rPr>
                <w:vertAlign w:val="superscript"/>
              </w:rPr>
              <w:t xml:space="preserve"> </w:t>
            </w:r>
            <w:r w:rsidR="00DF3171" w:rsidRPr="00DF3171">
              <w:rPr>
                <w:rFonts w:ascii="Arial" w:hAnsi="Arial" w:cs="Arial"/>
                <w:sz w:val="19"/>
                <w:szCs w:val="19"/>
                <w:vertAlign w:val="superscript"/>
              </w:rPr>
              <w:footnoteReference w:id="10"/>
            </w:r>
            <w:r w:rsidR="00DF3171" w:rsidRPr="00DF3171">
              <w:rPr>
                <w:rFonts w:ascii="Arial" w:hAnsi="Arial" w:cs="Arial"/>
                <w:sz w:val="19"/>
                <w:szCs w:val="19"/>
                <w:vertAlign w:val="superscript"/>
              </w:rPr>
              <w:t xml:space="preserve">, </w:t>
            </w:r>
            <w:r w:rsidR="00DF3171" w:rsidRPr="00DF3171">
              <w:rPr>
                <w:rFonts w:ascii="Arial" w:hAnsi="Arial" w:cs="Arial"/>
                <w:sz w:val="19"/>
                <w:szCs w:val="19"/>
                <w:vertAlign w:val="superscript"/>
              </w:rPr>
              <w:footnoteReference w:id="11"/>
            </w:r>
            <w:r w:rsidRPr="00B50FF9">
              <w:rPr>
                <w:rFonts w:ascii="Arial" w:hAnsi="Arial" w:cs="Arial"/>
                <w:sz w:val="19"/>
                <w:szCs w:val="19"/>
              </w:rPr>
              <w:t>:</w:t>
            </w:r>
          </w:p>
        </w:tc>
        <w:tc>
          <w:tcPr>
            <w:tcW w:w="5441" w:type="dxa"/>
            <w:gridSpan w:val="3"/>
            <w:shd w:val="clear" w:color="auto" w:fill="FFFFFF" w:themeFill="background1"/>
          </w:tcPr>
          <w:p w14:paraId="129A6C3C" w14:textId="77777777" w:rsidR="00F72158" w:rsidRPr="00B50FF9" w:rsidRDefault="00F72158" w:rsidP="00F1690D">
            <w:pPr>
              <w:rPr>
                <w:rFonts w:ascii="Arial" w:hAnsi="Arial" w:cs="Arial"/>
                <w:sz w:val="19"/>
                <w:szCs w:val="19"/>
              </w:rPr>
            </w:pPr>
          </w:p>
        </w:tc>
      </w:tr>
      <w:tr w:rsidR="00F72158" w:rsidRPr="00B50FF9" w14:paraId="129A6C40" w14:textId="77777777" w:rsidTr="00DD5CA5">
        <w:trPr>
          <w:jc w:val="center"/>
        </w:trPr>
        <w:tc>
          <w:tcPr>
            <w:tcW w:w="4306" w:type="dxa"/>
            <w:gridSpan w:val="3"/>
            <w:shd w:val="clear" w:color="auto" w:fill="B2A1C7" w:themeFill="accent4" w:themeFillTint="99"/>
          </w:tcPr>
          <w:p w14:paraId="129A6C3E" w14:textId="77777777" w:rsidR="00F72158" w:rsidRPr="00B50FF9" w:rsidRDefault="00F72158" w:rsidP="00F1690D">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129A6C3F" w14:textId="77777777" w:rsidR="00F72158" w:rsidRPr="00B50FF9" w:rsidRDefault="00F72158" w:rsidP="00F1690D">
            <w:pPr>
              <w:rPr>
                <w:rFonts w:ascii="Arial" w:hAnsi="Arial" w:cs="Arial"/>
                <w:sz w:val="19"/>
                <w:szCs w:val="19"/>
              </w:rPr>
            </w:pPr>
          </w:p>
        </w:tc>
      </w:tr>
      <w:tr w:rsidR="00F72158" w:rsidRPr="00B50FF9" w14:paraId="129A6C43" w14:textId="77777777" w:rsidTr="00DD5CA5">
        <w:trPr>
          <w:jc w:val="center"/>
        </w:trPr>
        <w:tc>
          <w:tcPr>
            <w:tcW w:w="4306" w:type="dxa"/>
            <w:gridSpan w:val="3"/>
            <w:tcBorders>
              <w:bottom w:val="nil"/>
            </w:tcBorders>
            <w:shd w:val="clear" w:color="auto" w:fill="B2A1C7" w:themeFill="accent4" w:themeFillTint="99"/>
          </w:tcPr>
          <w:p w14:paraId="129A6C41" w14:textId="77777777" w:rsidR="00F72158" w:rsidRPr="00B50FF9" w:rsidRDefault="00F72158" w:rsidP="00F1690D">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129A6C42" w14:textId="77777777" w:rsidR="00F72158" w:rsidRPr="00B50FF9" w:rsidRDefault="00F72158" w:rsidP="00F1690D">
            <w:pPr>
              <w:rPr>
                <w:rFonts w:ascii="Arial" w:hAnsi="Arial" w:cs="Arial"/>
                <w:sz w:val="19"/>
                <w:szCs w:val="19"/>
              </w:rPr>
            </w:pPr>
          </w:p>
        </w:tc>
      </w:tr>
      <w:tr w:rsidR="00664D1C" w:rsidRPr="00B50FF9" w14:paraId="1621A067" w14:textId="77777777" w:rsidTr="00721466">
        <w:trPr>
          <w:jc w:val="center"/>
        </w:trPr>
        <w:tc>
          <w:tcPr>
            <w:tcW w:w="9747" w:type="dxa"/>
            <w:gridSpan w:val="6"/>
            <w:shd w:val="clear" w:color="auto" w:fill="auto"/>
          </w:tcPr>
          <w:p w14:paraId="4A9D786C" w14:textId="77777777" w:rsidR="00664D1C" w:rsidRPr="00B50FF9" w:rsidRDefault="00664D1C" w:rsidP="00721466">
            <w:pPr>
              <w:rPr>
                <w:rFonts w:ascii="Arial" w:hAnsi="Arial" w:cs="Arial"/>
                <w:sz w:val="19"/>
                <w:szCs w:val="19"/>
              </w:rPr>
            </w:pPr>
          </w:p>
        </w:tc>
      </w:tr>
      <w:tr w:rsidR="00664D1C" w:rsidRPr="00B50FF9" w14:paraId="4FE32D40" w14:textId="77777777" w:rsidTr="00DD5CA5">
        <w:trPr>
          <w:jc w:val="center"/>
        </w:trPr>
        <w:tc>
          <w:tcPr>
            <w:tcW w:w="4306" w:type="dxa"/>
            <w:gridSpan w:val="3"/>
            <w:tcBorders>
              <w:bottom w:val="nil"/>
            </w:tcBorders>
            <w:shd w:val="clear" w:color="auto" w:fill="B2A1C7" w:themeFill="accent4" w:themeFillTint="99"/>
          </w:tcPr>
          <w:p w14:paraId="1E3A950F" w14:textId="4BD0BA3C" w:rsidR="00664D1C" w:rsidRPr="00DF3171" w:rsidRDefault="00664D1C" w:rsidP="00F1690D">
            <w:pPr>
              <w:rPr>
                <w:rFonts w:ascii="Arial" w:hAnsi="Arial" w:cs="Arial"/>
                <w:sz w:val="19"/>
                <w:szCs w:val="19"/>
              </w:rPr>
            </w:pPr>
            <w:r w:rsidRPr="00DF3171">
              <w:rPr>
                <w:rFonts w:ascii="Arial" w:hAnsi="Arial" w:cs="Arial"/>
                <w:sz w:val="19"/>
                <w:szCs w:val="19"/>
              </w:rPr>
              <w:t>Vypracoval (zástupca gestora HP alebo ním poverená osoba</w:t>
            </w:r>
            <w:r w:rsidRPr="00DF3171">
              <w:rPr>
                <w:rStyle w:val="Odkaznapoznmkupodiarou"/>
                <w:rFonts w:ascii="Arial" w:hAnsi="Arial" w:cs="Arial"/>
                <w:sz w:val="19"/>
                <w:szCs w:val="19"/>
              </w:rPr>
              <w:footnoteReference w:id="12"/>
            </w:r>
            <w:r w:rsidR="00DF3171" w:rsidRPr="00DF3171">
              <w:rPr>
                <w:rFonts w:ascii="Arial" w:hAnsi="Arial" w:cs="Arial"/>
                <w:sz w:val="19"/>
                <w:szCs w:val="19"/>
                <w:vertAlign w:val="superscript"/>
              </w:rPr>
              <w:t xml:space="preserve">, </w:t>
            </w:r>
            <w:r w:rsidR="00DF3171" w:rsidRPr="00DF3171">
              <w:rPr>
                <w:rFonts w:ascii="Arial" w:hAnsi="Arial" w:cs="Arial"/>
                <w:sz w:val="19"/>
                <w:szCs w:val="19"/>
                <w:vertAlign w:val="superscript"/>
              </w:rPr>
              <w:footnoteReference w:id="13"/>
            </w:r>
            <w:r w:rsidR="00DF3171" w:rsidRPr="00DF3171">
              <w:rPr>
                <w:rFonts w:ascii="Arial" w:hAnsi="Arial" w:cs="Arial"/>
                <w:sz w:val="19"/>
                <w:szCs w:val="19"/>
                <w:vertAlign w:val="superscript"/>
              </w:rPr>
              <w:t xml:space="preserve">, </w:t>
            </w:r>
            <w:r w:rsidR="00DF3171" w:rsidRPr="00DF3171">
              <w:rPr>
                <w:rFonts w:ascii="Arial" w:hAnsi="Arial" w:cs="Arial"/>
                <w:sz w:val="19"/>
                <w:szCs w:val="19"/>
                <w:vertAlign w:val="superscript"/>
              </w:rPr>
              <w:footnoteReference w:id="14"/>
            </w:r>
            <w:r w:rsidRPr="00DF3171">
              <w:rPr>
                <w:rFonts w:ascii="Arial" w:hAnsi="Arial" w:cs="Arial"/>
                <w:sz w:val="19"/>
                <w:szCs w:val="19"/>
              </w:rPr>
              <w:t>)</w:t>
            </w:r>
          </w:p>
        </w:tc>
        <w:tc>
          <w:tcPr>
            <w:tcW w:w="5441" w:type="dxa"/>
            <w:gridSpan w:val="3"/>
            <w:shd w:val="clear" w:color="auto" w:fill="FFFFFF" w:themeFill="background1"/>
          </w:tcPr>
          <w:p w14:paraId="48751CEB" w14:textId="77777777" w:rsidR="00664D1C" w:rsidRDefault="00664D1C" w:rsidP="00F1690D">
            <w:pPr>
              <w:rPr>
                <w:rFonts w:ascii="Arial" w:hAnsi="Arial" w:cs="Arial"/>
                <w:sz w:val="19"/>
                <w:szCs w:val="19"/>
              </w:rPr>
            </w:pPr>
          </w:p>
        </w:tc>
      </w:tr>
      <w:tr w:rsidR="00664D1C" w:rsidRPr="00B50FF9" w14:paraId="5378A058" w14:textId="77777777" w:rsidTr="00DD5CA5">
        <w:trPr>
          <w:jc w:val="center"/>
        </w:trPr>
        <w:tc>
          <w:tcPr>
            <w:tcW w:w="4306" w:type="dxa"/>
            <w:gridSpan w:val="3"/>
            <w:tcBorders>
              <w:bottom w:val="nil"/>
            </w:tcBorders>
            <w:shd w:val="clear" w:color="auto" w:fill="B2A1C7" w:themeFill="accent4" w:themeFillTint="99"/>
          </w:tcPr>
          <w:p w14:paraId="07A0AE5C" w14:textId="29D062F4" w:rsidR="00664D1C" w:rsidRPr="00DF3171" w:rsidRDefault="00664D1C" w:rsidP="00F1690D">
            <w:pPr>
              <w:rPr>
                <w:rFonts w:ascii="Arial" w:hAnsi="Arial" w:cs="Arial"/>
                <w:sz w:val="19"/>
                <w:szCs w:val="19"/>
              </w:rPr>
            </w:pPr>
            <w:r w:rsidRPr="00DF3171">
              <w:rPr>
                <w:rFonts w:ascii="Arial" w:hAnsi="Arial" w:cs="Arial"/>
                <w:sz w:val="19"/>
                <w:szCs w:val="19"/>
              </w:rPr>
              <w:t>Dátum:</w:t>
            </w:r>
          </w:p>
        </w:tc>
        <w:tc>
          <w:tcPr>
            <w:tcW w:w="5441" w:type="dxa"/>
            <w:gridSpan w:val="3"/>
            <w:shd w:val="clear" w:color="auto" w:fill="FFFFFF" w:themeFill="background1"/>
          </w:tcPr>
          <w:p w14:paraId="3A4DBDD6" w14:textId="77777777" w:rsidR="00664D1C" w:rsidRPr="00B50FF9" w:rsidRDefault="00664D1C" w:rsidP="00F1690D">
            <w:pPr>
              <w:rPr>
                <w:rFonts w:ascii="Arial" w:hAnsi="Arial" w:cs="Arial"/>
                <w:sz w:val="19"/>
                <w:szCs w:val="19"/>
              </w:rPr>
            </w:pPr>
          </w:p>
        </w:tc>
      </w:tr>
      <w:tr w:rsidR="00664D1C" w:rsidRPr="00B50FF9" w14:paraId="5B589908" w14:textId="77777777" w:rsidTr="00DD5CA5">
        <w:trPr>
          <w:jc w:val="center"/>
        </w:trPr>
        <w:tc>
          <w:tcPr>
            <w:tcW w:w="4306" w:type="dxa"/>
            <w:gridSpan w:val="3"/>
            <w:tcBorders>
              <w:bottom w:val="nil"/>
            </w:tcBorders>
            <w:shd w:val="clear" w:color="auto" w:fill="B2A1C7" w:themeFill="accent4" w:themeFillTint="99"/>
          </w:tcPr>
          <w:p w14:paraId="01F50111" w14:textId="3A70FAD1" w:rsidR="00664D1C" w:rsidRPr="00DF3171" w:rsidRDefault="00664D1C" w:rsidP="00F1690D">
            <w:pPr>
              <w:rPr>
                <w:rFonts w:ascii="Arial" w:hAnsi="Arial" w:cs="Arial"/>
                <w:sz w:val="19"/>
                <w:szCs w:val="19"/>
              </w:rPr>
            </w:pPr>
            <w:r w:rsidRPr="00DF3171">
              <w:rPr>
                <w:rFonts w:ascii="Arial" w:hAnsi="Arial" w:cs="Arial"/>
                <w:sz w:val="19"/>
                <w:szCs w:val="19"/>
              </w:rPr>
              <w:t>Podpis:</w:t>
            </w:r>
          </w:p>
        </w:tc>
        <w:tc>
          <w:tcPr>
            <w:tcW w:w="5441" w:type="dxa"/>
            <w:gridSpan w:val="3"/>
            <w:shd w:val="clear" w:color="auto" w:fill="FFFFFF" w:themeFill="background1"/>
          </w:tcPr>
          <w:p w14:paraId="2F3690AA" w14:textId="77777777" w:rsidR="00664D1C" w:rsidRDefault="00664D1C" w:rsidP="00F1690D">
            <w:pPr>
              <w:rPr>
                <w:rFonts w:ascii="Arial" w:hAnsi="Arial" w:cs="Arial"/>
                <w:sz w:val="19"/>
                <w:szCs w:val="19"/>
              </w:rPr>
            </w:pPr>
          </w:p>
        </w:tc>
      </w:tr>
      <w:tr w:rsidR="00664D1C" w:rsidRPr="00B50FF9" w14:paraId="7AB010FE" w14:textId="77777777" w:rsidTr="00DD5CA5">
        <w:trPr>
          <w:jc w:val="center"/>
        </w:trPr>
        <w:tc>
          <w:tcPr>
            <w:tcW w:w="4306" w:type="dxa"/>
            <w:gridSpan w:val="3"/>
            <w:tcBorders>
              <w:bottom w:val="nil"/>
            </w:tcBorders>
            <w:shd w:val="clear" w:color="auto" w:fill="B2A1C7" w:themeFill="accent4" w:themeFillTint="99"/>
          </w:tcPr>
          <w:p w14:paraId="17DE4F3C" w14:textId="77777777" w:rsidR="00664D1C" w:rsidRDefault="00664D1C" w:rsidP="00F1690D">
            <w:pPr>
              <w:rPr>
                <w:rFonts w:ascii="Arial" w:hAnsi="Arial" w:cs="Arial"/>
                <w:sz w:val="19"/>
                <w:szCs w:val="19"/>
              </w:rPr>
            </w:pPr>
          </w:p>
        </w:tc>
        <w:tc>
          <w:tcPr>
            <w:tcW w:w="5441" w:type="dxa"/>
            <w:gridSpan w:val="3"/>
            <w:shd w:val="clear" w:color="auto" w:fill="FFFFFF" w:themeFill="background1"/>
          </w:tcPr>
          <w:p w14:paraId="46926EC3" w14:textId="77777777" w:rsidR="00664D1C" w:rsidRDefault="00664D1C" w:rsidP="00F1690D">
            <w:pPr>
              <w:rPr>
                <w:rFonts w:ascii="Arial" w:hAnsi="Arial" w:cs="Arial"/>
                <w:sz w:val="19"/>
                <w:szCs w:val="19"/>
              </w:rPr>
            </w:pPr>
          </w:p>
        </w:tc>
      </w:tr>
      <w:tr w:rsidR="00C04AB1" w:rsidRPr="00B50FF9" w14:paraId="129A6C46" w14:textId="77777777" w:rsidTr="00CA5E92">
        <w:trPr>
          <w:jc w:val="center"/>
        </w:trPr>
        <w:tc>
          <w:tcPr>
            <w:tcW w:w="9747" w:type="dxa"/>
            <w:gridSpan w:val="6"/>
            <w:shd w:val="clear" w:color="auto" w:fill="auto"/>
          </w:tcPr>
          <w:p w14:paraId="129A6C45" w14:textId="77777777" w:rsidR="00C04AB1" w:rsidRPr="00B50FF9" w:rsidRDefault="00C04AB1" w:rsidP="00F1690D">
            <w:pPr>
              <w:rPr>
                <w:rFonts w:ascii="Arial" w:hAnsi="Arial" w:cs="Arial"/>
                <w:sz w:val="19"/>
                <w:szCs w:val="19"/>
              </w:rPr>
            </w:pPr>
          </w:p>
        </w:tc>
      </w:tr>
      <w:tr w:rsidR="00990254" w:rsidRPr="00B50FF9" w14:paraId="129A6C49" w14:textId="77777777" w:rsidTr="00DD5CA5">
        <w:trPr>
          <w:jc w:val="center"/>
        </w:trPr>
        <w:tc>
          <w:tcPr>
            <w:tcW w:w="4306" w:type="dxa"/>
            <w:gridSpan w:val="3"/>
            <w:shd w:val="clear" w:color="auto" w:fill="B2A1C7" w:themeFill="accent4" w:themeFillTint="99"/>
          </w:tcPr>
          <w:p w14:paraId="129A6C47" w14:textId="46CA837C" w:rsidR="00990254" w:rsidRPr="00B50FF9" w:rsidRDefault="00A20F6F" w:rsidP="00A20F6F">
            <w:pPr>
              <w:rPr>
                <w:rFonts w:ascii="Arial" w:hAnsi="Arial" w:cs="Arial"/>
                <w:sz w:val="19"/>
                <w:szCs w:val="19"/>
              </w:rPr>
            </w:pPr>
            <w:r w:rsidRPr="00B50FF9">
              <w:rPr>
                <w:rFonts w:ascii="Arial" w:hAnsi="Arial" w:cs="Arial"/>
                <w:sz w:val="19"/>
                <w:szCs w:val="19"/>
              </w:rPr>
              <w:t>Výsledky odborného hodnotenia zadal</w:t>
            </w:r>
            <w:r w:rsidR="00814754" w:rsidRPr="00B50FF9">
              <w:rPr>
                <w:rStyle w:val="Odkaznapoznmkupodiarou"/>
                <w:rFonts w:ascii="Arial" w:hAnsi="Arial" w:cs="Arial"/>
                <w:sz w:val="19"/>
                <w:szCs w:val="19"/>
              </w:rPr>
              <w:footnoteReference w:id="15"/>
            </w:r>
            <w:r w:rsidR="009E7FE9" w:rsidRPr="00B50FF9">
              <w:rPr>
                <w:rFonts w:ascii="Arial" w:hAnsi="Arial" w:cs="Arial"/>
                <w:sz w:val="19"/>
                <w:szCs w:val="19"/>
              </w:rPr>
              <w:t>:</w:t>
            </w:r>
          </w:p>
        </w:tc>
        <w:tc>
          <w:tcPr>
            <w:tcW w:w="5441" w:type="dxa"/>
            <w:gridSpan w:val="3"/>
            <w:shd w:val="clear" w:color="auto" w:fill="auto"/>
          </w:tcPr>
          <w:p w14:paraId="129A6C48" w14:textId="77777777" w:rsidR="00990254" w:rsidRPr="00B50FF9" w:rsidRDefault="00990254" w:rsidP="00F1690D">
            <w:pPr>
              <w:rPr>
                <w:rFonts w:ascii="Arial" w:hAnsi="Arial" w:cs="Arial"/>
                <w:sz w:val="19"/>
                <w:szCs w:val="19"/>
              </w:rPr>
            </w:pPr>
          </w:p>
        </w:tc>
      </w:tr>
      <w:tr w:rsidR="00990254" w:rsidRPr="00B50FF9" w14:paraId="129A6C4C" w14:textId="77777777" w:rsidTr="00DD5CA5">
        <w:trPr>
          <w:jc w:val="center"/>
        </w:trPr>
        <w:tc>
          <w:tcPr>
            <w:tcW w:w="4306" w:type="dxa"/>
            <w:gridSpan w:val="3"/>
            <w:shd w:val="clear" w:color="auto" w:fill="B2A1C7" w:themeFill="accent4" w:themeFillTint="99"/>
          </w:tcPr>
          <w:p w14:paraId="129A6C4A" w14:textId="3170ECFC" w:rsidR="00990254" w:rsidRPr="00B50FF9" w:rsidRDefault="00990254" w:rsidP="00F1690D">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129A6C4B" w14:textId="77777777" w:rsidR="00990254" w:rsidRPr="00B50FF9" w:rsidRDefault="00990254" w:rsidP="00F1690D">
            <w:pPr>
              <w:rPr>
                <w:rFonts w:ascii="Arial" w:hAnsi="Arial" w:cs="Arial"/>
                <w:sz w:val="19"/>
                <w:szCs w:val="19"/>
              </w:rPr>
            </w:pPr>
          </w:p>
        </w:tc>
      </w:tr>
      <w:tr w:rsidR="00990254" w:rsidRPr="00B50FF9" w14:paraId="129A6C4F" w14:textId="77777777" w:rsidTr="00DD5CA5">
        <w:trPr>
          <w:jc w:val="center"/>
        </w:trPr>
        <w:tc>
          <w:tcPr>
            <w:tcW w:w="4306" w:type="dxa"/>
            <w:gridSpan w:val="3"/>
            <w:tcBorders>
              <w:bottom w:val="nil"/>
            </w:tcBorders>
            <w:shd w:val="clear" w:color="auto" w:fill="B2A1C7" w:themeFill="accent4" w:themeFillTint="99"/>
          </w:tcPr>
          <w:p w14:paraId="129A6C4D" w14:textId="54403C76" w:rsidR="00990254" w:rsidRPr="00B50FF9" w:rsidRDefault="00990254" w:rsidP="00F1690D">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129A6C4E" w14:textId="77777777" w:rsidR="00990254" w:rsidRPr="00B50FF9" w:rsidRDefault="00990254" w:rsidP="00F1690D">
            <w:pPr>
              <w:rPr>
                <w:rFonts w:ascii="Arial" w:hAnsi="Arial" w:cs="Arial"/>
                <w:sz w:val="19"/>
                <w:szCs w:val="19"/>
              </w:rPr>
            </w:pPr>
          </w:p>
        </w:tc>
      </w:tr>
      <w:tr w:rsidR="00FD028A" w:rsidRPr="00B50FF9" w14:paraId="129A6C51" w14:textId="77777777" w:rsidTr="007736B4">
        <w:trPr>
          <w:jc w:val="center"/>
        </w:trPr>
        <w:tc>
          <w:tcPr>
            <w:tcW w:w="9747" w:type="dxa"/>
            <w:gridSpan w:val="6"/>
            <w:shd w:val="clear" w:color="auto" w:fill="FFFFFF" w:themeFill="background1"/>
          </w:tcPr>
          <w:p w14:paraId="129A6C50" w14:textId="77777777" w:rsidR="00FD028A" w:rsidRPr="00B50FF9" w:rsidRDefault="00FD028A" w:rsidP="00F06A27">
            <w:pPr>
              <w:rPr>
                <w:rFonts w:ascii="Arial" w:hAnsi="Arial" w:cs="Arial"/>
                <w:sz w:val="19"/>
                <w:szCs w:val="19"/>
              </w:rPr>
            </w:pPr>
          </w:p>
        </w:tc>
      </w:tr>
      <w:tr w:rsidR="00FD028A" w:rsidRPr="00B50FF9" w14:paraId="129A6C54" w14:textId="77777777" w:rsidTr="00DD5CA5">
        <w:trPr>
          <w:jc w:val="center"/>
        </w:trPr>
        <w:tc>
          <w:tcPr>
            <w:tcW w:w="4306" w:type="dxa"/>
            <w:gridSpan w:val="3"/>
            <w:shd w:val="clear" w:color="auto" w:fill="B2A1C7" w:themeFill="accent4" w:themeFillTint="99"/>
          </w:tcPr>
          <w:p w14:paraId="129A6C52" w14:textId="239425EB" w:rsidR="00FD028A" w:rsidRPr="00B50FF9" w:rsidRDefault="004841E3" w:rsidP="0010760D">
            <w:pPr>
              <w:rPr>
                <w:rFonts w:ascii="Arial" w:hAnsi="Arial" w:cs="Arial"/>
                <w:sz w:val="19"/>
                <w:szCs w:val="19"/>
              </w:rPr>
            </w:pPr>
            <w:r w:rsidRPr="00B50FF9">
              <w:rPr>
                <w:rFonts w:ascii="Arial" w:hAnsi="Arial" w:cs="Arial"/>
                <w:sz w:val="19"/>
                <w:szCs w:val="19"/>
              </w:rPr>
              <w:t xml:space="preserve">Odborné hodnotenie za RO </w:t>
            </w:r>
            <w:r w:rsidR="0010760D" w:rsidRPr="00B50FF9">
              <w:rPr>
                <w:rFonts w:ascii="Arial" w:hAnsi="Arial" w:cs="Arial"/>
                <w:sz w:val="19"/>
                <w:szCs w:val="19"/>
              </w:rPr>
              <w:t>overil</w:t>
            </w:r>
            <w:r w:rsidRPr="00B50FF9">
              <w:rPr>
                <w:rStyle w:val="Odkaznapoznmkupodiarou"/>
                <w:rFonts w:ascii="Arial" w:hAnsi="Arial" w:cs="Arial"/>
                <w:sz w:val="19"/>
                <w:szCs w:val="19"/>
              </w:rPr>
              <w:footnoteReference w:id="16"/>
            </w:r>
            <w:r w:rsidR="00FD028A" w:rsidRPr="00B50FF9">
              <w:rPr>
                <w:rFonts w:ascii="Arial" w:hAnsi="Arial" w:cs="Arial"/>
                <w:sz w:val="19"/>
                <w:szCs w:val="19"/>
              </w:rPr>
              <w:t>:</w:t>
            </w:r>
          </w:p>
        </w:tc>
        <w:tc>
          <w:tcPr>
            <w:tcW w:w="5441" w:type="dxa"/>
            <w:gridSpan w:val="3"/>
            <w:shd w:val="clear" w:color="auto" w:fill="FFFFFF" w:themeFill="background1"/>
          </w:tcPr>
          <w:p w14:paraId="129A6C53" w14:textId="77777777" w:rsidR="00FD028A" w:rsidRPr="00B50FF9" w:rsidRDefault="00FD028A" w:rsidP="00F06A27">
            <w:pPr>
              <w:rPr>
                <w:rFonts w:ascii="Arial" w:hAnsi="Arial" w:cs="Arial"/>
                <w:sz w:val="19"/>
                <w:szCs w:val="19"/>
              </w:rPr>
            </w:pPr>
          </w:p>
        </w:tc>
      </w:tr>
      <w:tr w:rsidR="00FD028A" w:rsidRPr="00B50FF9" w14:paraId="129A6C57" w14:textId="77777777" w:rsidTr="00DD5CA5">
        <w:trPr>
          <w:jc w:val="center"/>
        </w:trPr>
        <w:tc>
          <w:tcPr>
            <w:tcW w:w="4306" w:type="dxa"/>
            <w:gridSpan w:val="3"/>
            <w:shd w:val="clear" w:color="auto" w:fill="B2A1C7" w:themeFill="accent4" w:themeFillTint="99"/>
          </w:tcPr>
          <w:p w14:paraId="129A6C55" w14:textId="4EE43D20" w:rsidR="00FD028A" w:rsidRPr="00B50FF9" w:rsidRDefault="00FD028A" w:rsidP="00F06A27">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129A6C56" w14:textId="77777777" w:rsidR="00FD028A" w:rsidRPr="00B50FF9" w:rsidRDefault="00FD028A" w:rsidP="00F06A27">
            <w:pPr>
              <w:rPr>
                <w:rFonts w:ascii="Arial" w:hAnsi="Arial" w:cs="Arial"/>
                <w:sz w:val="19"/>
                <w:szCs w:val="19"/>
              </w:rPr>
            </w:pPr>
          </w:p>
        </w:tc>
      </w:tr>
      <w:tr w:rsidR="00FD028A" w:rsidRPr="00B50FF9" w14:paraId="129A6C5A" w14:textId="77777777" w:rsidTr="00DD5CA5">
        <w:trPr>
          <w:trHeight w:val="256"/>
          <w:jc w:val="center"/>
        </w:trPr>
        <w:tc>
          <w:tcPr>
            <w:tcW w:w="4306" w:type="dxa"/>
            <w:gridSpan w:val="3"/>
            <w:shd w:val="clear" w:color="auto" w:fill="B2A1C7" w:themeFill="accent4" w:themeFillTint="99"/>
          </w:tcPr>
          <w:p w14:paraId="129A6C58" w14:textId="2509CC71" w:rsidR="00FD028A" w:rsidRPr="00B50FF9" w:rsidRDefault="00FD028A" w:rsidP="00F06A27">
            <w:pPr>
              <w:rPr>
                <w:rFonts w:ascii="Arial" w:hAnsi="Arial" w:cs="Arial"/>
                <w:sz w:val="19"/>
                <w:szCs w:val="19"/>
              </w:rPr>
            </w:pPr>
            <w:r w:rsidRPr="00B50FF9">
              <w:rPr>
                <w:rFonts w:ascii="Arial" w:hAnsi="Arial" w:cs="Arial"/>
                <w:sz w:val="19"/>
                <w:szCs w:val="19"/>
              </w:rPr>
              <w:t>Podpis:</w:t>
            </w:r>
          </w:p>
        </w:tc>
        <w:tc>
          <w:tcPr>
            <w:tcW w:w="5441" w:type="dxa"/>
            <w:gridSpan w:val="3"/>
          </w:tcPr>
          <w:p w14:paraId="129A6C59" w14:textId="77777777" w:rsidR="00FD028A" w:rsidRPr="00B50FF9" w:rsidRDefault="00FD028A" w:rsidP="00F06A27">
            <w:pPr>
              <w:rPr>
                <w:rFonts w:ascii="Arial" w:hAnsi="Arial" w:cs="Arial"/>
                <w:sz w:val="19"/>
                <w:szCs w:val="19"/>
              </w:rPr>
            </w:pPr>
          </w:p>
        </w:tc>
      </w:tr>
    </w:tbl>
    <w:p w14:paraId="129A6C5B" w14:textId="77777777" w:rsidR="00FD028A" w:rsidRDefault="00FD028A" w:rsidP="00A66794"/>
    <w:p w14:paraId="7126570F" w14:textId="5280458E" w:rsidR="003635A3" w:rsidRDefault="003635A3" w:rsidP="00A66794"/>
    <w:p w14:paraId="6E83D49C" w14:textId="77777777" w:rsidR="003635A3" w:rsidRDefault="003635A3" w:rsidP="00A66794"/>
    <w:p w14:paraId="6069719C" w14:textId="77777777" w:rsidR="003635A3" w:rsidRDefault="003635A3" w:rsidP="00A66794"/>
    <w:p w14:paraId="6AD4B766" w14:textId="77777777" w:rsidR="003635A3" w:rsidRDefault="003635A3" w:rsidP="00A66794"/>
    <w:p w14:paraId="0F461CE4" w14:textId="2E62F738" w:rsidR="003635A3" w:rsidRDefault="003635A3" w:rsidP="00A66794">
      <w:pPr>
        <w:rPr>
          <w:rFonts w:eastAsia="Times New Roman" w:cs="Times New Roman"/>
          <w:b/>
          <w:sz w:val="20"/>
          <w:szCs w:val="20"/>
        </w:rPr>
      </w:pPr>
      <w:r>
        <w:rPr>
          <w:rFonts w:eastAsia="Times New Roman" w:cs="Times New Roman"/>
          <w:b/>
          <w:sz w:val="20"/>
          <w:szCs w:val="20"/>
        </w:rPr>
        <w:t>Časť B: Individuálny</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ok</w:t>
      </w:r>
    </w:p>
    <w:p w14:paraId="2531159C" w14:textId="77777777" w:rsidR="003635A3" w:rsidRDefault="003635A3" w:rsidP="003635A3">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5144"/>
      </w:tblGrid>
      <w:tr w:rsidR="003635A3" w14:paraId="755564CB" w14:textId="77777777" w:rsidTr="00EA7242">
        <w:trPr>
          <w:trHeight w:val="2000"/>
          <w:jc w:val="center"/>
        </w:trPr>
        <w:tc>
          <w:tcPr>
            <w:tcW w:w="9747" w:type="dxa"/>
            <w:gridSpan w:val="5"/>
            <w:shd w:val="clear" w:color="auto" w:fill="5F497A" w:themeFill="accent4" w:themeFillShade="BF"/>
            <w:vAlign w:val="center"/>
          </w:tcPr>
          <w:p w14:paraId="6F218E1A" w14:textId="6C391CD7" w:rsidR="003635A3" w:rsidRPr="00B2461A" w:rsidRDefault="003635A3">
            <w:pPr>
              <w:jc w:val="center"/>
              <w:rPr>
                <w:b/>
                <w:color w:val="FFFFFF" w:themeColor="background1"/>
                <w:sz w:val="36"/>
                <w:szCs w:val="36"/>
              </w:rPr>
            </w:pPr>
            <w:r>
              <w:rPr>
                <w:b/>
                <w:color w:val="FFFFFF" w:themeColor="background1"/>
                <w:sz w:val="36"/>
                <w:szCs w:val="36"/>
              </w:rPr>
              <w:t>Individuálny h</w:t>
            </w:r>
            <w:r w:rsidRPr="00B2461A">
              <w:rPr>
                <w:b/>
                <w:color w:val="FFFFFF" w:themeColor="background1"/>
                <w:sz w:val="36"/>
                <w:szCs w:val="36"/>
              </w:rPr>
              <w:t>odnotiaci hárok odborného hodnotenia žiadosti o nenávratný finančný príspevok</w:t>
            </w:r>
          </w:p>
        </w:tc>
      </w:tr>
      <w:tr w:rsidR="003635A3" w:rsidRPr="00B50FF9" w14:paraId="09E87BA7" w14:textId="77777777" w:rsidTr="00EA7242">
        <w:trPr>
          <w:trHeight w:val="330"/>
          <w:jc w:val="center"/>
        </w:trPr>
        <w:tc>
          <w:tcPr>
            <w:tcW w:w="2688" w:type="dxa"/>
            <w:gridSpan w:val="2"/>
            <w:vAlign w:val="center"/>
          </w:tcPr>
          <w:p w14:paraId="6808A892"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3"/>
            <w:vAlign w:val="center"/>
          </w:tcPr>
          <w:p w14:paraId="2F37C760"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Efektívna verejná správa</w:t>
            </w:r>
          </w:p>
        </w:tc>
      </w:tr>
      <w:tr w:rsidR="003635A3" w:rsidRPr="00B50FF9" w14:paraId="0E956988" w14:textId="77777777" w:rsidTr="00EA7242">
        <w:trPr>
          <w:trHeight w:val="291"/>
          <w:jc w:val="center"/>
        </w:trPr>
        <w:tc>
          <w:tcPr>
            <w:tcW w:w="2688" w:type="dxa"/>
            <w:gridSpan w:val="2"/>
            <w:vAlign w:val="center"/>
          </w:tcPr>
          <w:p w14:paraId="36DC7DFA"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3"/>
            <w:vAlign w:val="center"/>
          </w:tcPr>
          <w:p w14:paraId="43D99E29" w14:textId="77777777" w:rsidR="003635A3" w:rsidRPr="00B50FF9" w:rsidRDefault="003635A3" w:rsidP="00EA7242">
            <w:pPr>
              <w:tabs>
                <w:tab w:val="left" w:pos="1695"/>
              </w:tabs>
              <w:rPr>
                <w:rFonts w:ascii="Arial" w:hAnsi="Arial" w:cs="Arial"/>
                <w:sz w:val="19"/>
                <w:szCs w:val="19"/>
              </w:rPr>
            </w:pPr>
            <w:r w:rsidRPr="00D552A6">
              <w:rPr>
                <w:rFonts w:ascii="Arial" w:hAnsi="Arial" w:cs="Arial"/>
                <w:sz w:val="19"/>
                <w:szCs w:val="19"/>
              </w:rPr>
              <w:t>PO č.  3 – Technická pomoc</w:t>
            </w:r>
          </w:p>
        </w:tc>
      </w:tr>
      <w:tr w:rsidR="003635A3" w:rsidRPr="00B50FF9" w14:paraId="7FD3203F" w14:textId="77777777" w:rsidTr="00EA7242">
        <w:trPr>
          <w:trHeight w:val="255"/>
          <w:jc w:val="center"/>
        </w:trPr>
        <w:tc>
          <w:tcPr>
            <w:tcW w:w="2688" w:type="dxa"/>
            <w:gridSpan w:val="2"/>
            <w:vAlign w:val="center"/>
          </w:tcPr>
          <w:p w14:paraId="14FE49B2"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3"/>
            <w:vAlign w:val="center"/>
          </w:tcPr>
          <w:p w14:paraId="7A5DE97B" w14:textId="77777777" w:rsidR="003635A3" w:rsidRPr="00B50FF9" w:rsidRDefault="003635A3" w:rsidP="00EA7242">
            <w:pPr>
              <w:tabs>
                <w:tab w:val="left" w:pos="1695"/>
              </w:tabs>
              <w:rPr>
                <w:rFonts w:ascii="Arial" w:hAnsi="Arial" w:cs="Arial"/>
                <w:sz w:val="19"/>
                <w:szCs w:val="19"/>
              </w:rPr>
            </w:pPr>
          </w:p>
        </w:tc>
      </w:tr>
      <w:tr w:rsidR="003635A3" w:rsidRPr="00B50FF9" w14:paraId="6521885C" w14:textId="77777777" w:rsidTr="00EA7242">
        <w:trPr>
          <w:trHeight w:val="330"/>
          <w:jc w:val="center"/>
        </w:trPr>
        <w:tc>
          <w:tcPr>
            <w:tcW w:w="2688" w:type="dxa"/>
            <w:gridSpan w:val="2"/>
            <w:vAlign w:val="center"/>
          </w:tcPr>
          <w:p w14:paraId="618907CC"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 xml:space="preserve">Kód </w:t>
            </w:r>
            <w:r w:rsidRPr="00E32FCA">
              <w:rPr>
                <w:rFonts w:ascii="Arial" w:hAnsi="Arial" w:cs="Arial"/>
                <w:sz w:val="19"/>
                <w:szCs w:val="19"/>
              </w:rPr>
              <w:t>vyzvania:</w:t>
            </w:r>
          </w:p>
        </w:tc>
        <w:tc>
          <w:tcPr>
            <w:tcW w:w="7059" w:type="dxa"/>
            <w:gridSpan w:val="3"/>
            <w:vAlign w:val="center"/>
          </w:tcPr>
          <w:p w14:paraId="60FD0123" w14:textId="77777777" w:rsidR="003635A3" w:rsidRPr="00B50FF9" w:rsidRDefault="003635A3" w:rsidP="00EA7242">
            <w:pPr>
              <w:tabs>
                <w:tab w:val="left" w:pos="1695"/>
              </w:tabs>
              <w:rPr>
                <w:rFonts w:ascii="Arial" w:hAnsi="Arial" w:cs="Arial"/>
                <w:sz w:val="19"/>
                <w:szCs w:val="19"/>
              </w:rPr>
            </w:pPr>
          </w:p>
        </w:tc>
      </w:tr>
      <w:tr w:rsidR="003635A3" w:rsidRPr="00B50FF9" w14:paraId="3B881A45" w14:textId="77777777" w:rsidTr="00EA7242">
        <w:trPr>
          <w:trHeight w:val="288"/>
          <w:jc w:val="center"/>
        </w:trPr>
        <w:tc>
          <w:tcPr>
            <w:tcW w:w="2688" w:type="dxa"/>
            <w:gridSpan w:val="2"/>
            <w:vAlign w:val="center"/>
          </w:tcPr>
          <w:p w14:paraId="527919CC"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3"/>
            <w:vAlign w:val="center"/>
          </w:tcPr>
          <w:p w14:paraId="0ADF81ED" w14:textId="77777777" w:rsidR="003635A3" w:rsidRPr="00B50FF9" w:rsidRDefault="003635A3" w:rsidP="00EA7242">
            <w:pPr>
              <w:tabs>
                <w:tab w:val="left" w:pos="1695"/>
              </w:tabs>
              <w:rPr>
                <w:rFonts w:ascii="Arial" w:hAnsi="Arial" w:cs="Arial"/>
                <w:sz w:val="19"/>
                <w:szCs w:val="19"/>
              </w:rPr>
            </w:pPr>
          </w:p>
        </w:tc>
      </w:tr>
      <w:tr w:rsidR="003635A3" w:rsidRPr="00B50FF9" w14:paraId="23B949F5" w14:textId="77777777" w:rsidTr="00EA7242">
        <w:trPr>
          <w:trHeight w:val="285"/>
          <w:jc w:val="center"/>
        </w:trPr>
        <w:tc>
          <w:tcPr>
            <w:tcW w:w="2688" w:type="dxa"/>
            <w:gridSpan w:val="2"/>
            <w:vAlign w:val="center"/>
          </w:tcPr>
          <w:p w14:paraId="6F64933E"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3"/>
            <w:vAlign w:val="center"/>
          </w:tcPr>
          <w:p w14:paraId="0071AAFD" w14:textId="77777777" w:rsidR="003635A3" w:rsidRPr="00B50FF9" w:rsidRDefault="003635A3" w:rsidP="00EA7242">
            <w:pPr>
              <w:tabs>
                <w:tab w:val="left" w:pos="1695"/>
              </w:tabs>
              <w:rPr>
                <w:rFonts w:ascii="Arial" w:hAnsi="Arial" w:cs="Arial"/>
                <w:sz w:val="19"/>
                <w:szCs w:val="19"/>
              </w:rPr>
            </w:pPr>
          </w:p>
        </w:tc>
      </w:tr>
      <w:tr w:rsidR="003635A3" w:rsidRPr="00B50FF9" w14:paraId="706212B0" w14:textId="77777777" w:rsidTr="00EA7242">
        <w:trPr>
          <w:trHeight w:val="252"/>
          <w:jc w:val="center"/>
        </w:trPr>
        <w:tc>
          <w:tcPr>
            <w:tcW w:w="2688" w:type="dxa"/>
            <w:gridSpan w:val="2"/>
            <w:vAlign w:val="center"/>
          </w:tcPr>
          <w:p w14:paraId="16570FA1" w14:textId="77777777" w:rsidR="003635A3" w:rsidRPr="00B50FF9" w:rsidRDefault="003635A3" w:rsidP="00EA7242">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3"/>
            <w:vAlign w:val="center"/>
          </w:tcPr>
          <w:p w14:paraId="24FF4761" w14:textId="77777777" w:rsidR="003635A3" w:rsidRPr="00B50FF9" w:rsidRDefault="003635A3" w:rsidP="00EA7242">
            <w:pPr>
              <w:tabs>
                <w:tab w:val="left" w:pos="1701"/>
              </w:tabs>
              <w:rPr>
                <w:rFonts w:ascii="Arial" w:hAnsi="Arial" w:cs="Arial"/>
                <w:sz w:val="19"/>
                <w:szCs w:val="19"/>
              </w:rPr>
            </w:pPr>
          </w:p>
        </w:tc>
      </w:tr>
      <w:tr w:rsidR="007D14C3" w:rsidRPr="00B50FF9" w14:paraId="1E5B0301" w14:textId="77777777" w:rsidTr="0045074C">
        <w:trPr>
          <w:jc w:val="center"/>
        </w:trPr>
        <w:tc>
          <w:tcPr>
            <w:tcW w:w="700" w:type="dxa"/>
            <w:shd w:val="clear" w:color="auto" w:fill="B2A1C7" w:themeFill="accent4" w:themeFillTint="99"/>
          </w:tcPr>
          <w:p w14:paraId="7D73E634" w14:textId="77777777" w:rsidR="007D14C3" w:rsidRPr="00B50FF9" w:rsidRDefault="007D14C3" w:rsidP="00EA7242">
            <w:pPr>
              <w:jc w:val="center"/>
              <w:rPr>
                <w:rFonts w:ascii="Arial" w:hAnsi="Arial" w:cs="Arial"/>
                <w:b/>
                <w:sz w:val="19"/>
                <w:szCs w:val="19"/>
              </w:rPr>
            </w:pPr>
            <w:proofErr w:type="spellStart"/>
            <w:r w:rsidRPr="00B50FF9">
              <w:rPr>
                <w:rFonts w:ascii="Arial" w:hAnsi="Arial" w:cs="Arial"/>
                <w:b/>
                <w:sz w:val="19"/>
                <w:szCs w:val="19"/>
              </w:rPr>
              <w:t>P.č</w:t>
            </w:r>
            <w:proofErr w:type="spellEnd"/>
            <w:r w:rsidRPr="00B50FF9">
              <w:rPr>
                <w:rFonts w:ascii="Arial" w:hAnsi="Arial" w:cs="Arial"/>
                <w:b/>
                <w:sz w:val="19"/>
                <w:szCs w:val="19"/>
              </w:rPr>
              <w:t>.</w:t>
            </w:r>
          </w:p>
        </w:tc>
        <w:tc>
          <w:tcPr>
            <w:tcW w:w="1988" w:type="dxa"/>
            <w:shd w:val="clear" w:color="auto" w:fill="B2A1C7" w:themeFill="accent4" w:themeFillTint="99"/>
          </w:tcPr>
          <w:p w14:paraId="62534FA6" w14:textId="77777777" w:rsidR="007D14C3" w:rsidRPr="00B50FF9" w:rsidRDefault="007D14C3" w:rsidP="00EA7242">
            <w:pPr>
              <w:jc w:val="center"/>
              <w:rPr>
                <w:rFonts w:ascii="Arial" w:hAnsi="Arial" w:cs="Arial"/>
                <w:b/>
                <w:sz w:val="19"/>
                <w:szCs w:val="19"/>
              </w:rPr>
            </w:pPr>
            <w:r w:rsidRPr="00B50FF9">
              <w:rPr>
                <w:rFonts w:ascii="Arial" w:hAnsi="Arial" w:cs="Arial"/>
                <w:b/>
                <w:sz w:val="19"/>
                <w:szCs w:val="19"/>
              </w:rPr>
              <w:t>Vylučujúce hodnotiace kritériá</w:t>
            </w:r>
          </w:p>
        </w:tc>
        <w:tc>
          <w:tcPr>
            <w:tcW w:w="1915" w:type="dxa"/>
            <w:gridSpan w:val="2"/>
            <w:shd w:val="clear" w:color="auto" w:fill="B2A1C7" w:themeFill="accent4" w:themeFillTint="99"/>
          </w:tcPr>
          <w:p w14:paraId="31238FC3" w14:textId="77777777" w:rsidR="007D14C3" w:rsidRPr="00B50FF9" w:rsidRDefault="007D14C3" w:rsidP="00EA7242">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17"/>
            </w:r>
          </w:p>
        </w:tc>
        <w:tc>
          <w:tcPr>
            <w:tcW w:w="5144" w:type="dxa"/>
            <w:shd w:val="clear" w:color="auto" w:fill="B2A1C7" w:themeFill="accent4" w:themeFillTint="99"/>
          </w:tcPr>
          <w:p w14:paraId="36730147" w14:textId="77777777" w:rsidR="007D14C3" w:rsidRPr="00B50FF9" w:rsidRDefault="007D14C3" w:rsidP="00EA7242">
            <w:pPr>
              <w:jc w:val="center"/>
              <w:rPr>
                <w:rFonts w:ascii="Arial" w:hAnsi="Arial" w:cs="Arial"/>
                <w:b/>
                <w:sz w:val="19"/>
                <w:szCs w:val="19"/>
              </w:rPr>
            </w:pPr>
          </w:p>
          <w:p w14:paraId="3CE7A969" w14:textId="01124F25" w:rsidR="007D14C3" w:rsidRPr="00B50FF9" w:rsidRDefault="007D14C3" w:rsidP="00EA7242">
            <w:pPr>
              <w:jc w:val="center"/>
              <w:rPr>
                <w:rFonts w:ascii="Arial" w:hAnsi="Arial" w:cs="Arial"/>
                <w:b/>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18"/>
            </w:r>
          </w:p>
        </w:tc>
      </w:tr>
      <w:tr w:rsidR="007D14C3" w:rsidRPr="00B50FF9" w14:paraId="353A9B62" w14:textId="77777777" w:rsidTr="00D938D8">
        <w:trPr>
          <w:trHeight w:val="1247"/>
          <w:jc w:val="center"/>
        </w:trPr>
        <w:tc>
          <w:tcPr>
            <w:tcW w:w="700" w:type="dxa"/>
            <w:shd w:val="clear" w:color="auto" w:fill="auto"/>
          </w:tcPr>
          <w:p w14:paraId="248EF962" w14:textId="77777777" w:rsidR="007D14C3" w:rsidRPr="00D552A6" w:rsidRDefault="007D14C3" w:rsidP="00EA7242">
            <w:pPr>
              <w:jc w:val="center"/>
              <w:rPr>
                <w:rFonts w:ascii="Arial" w:hAnsi="Arial" w:cs="Arial"/>
                <w:sz w:val="19"/>
                <w:szCs w:val="19"/>
              </w:rPr>
            </w:pPr>
            <w:r w:rsidRPr="00D552A6">
              <w:rPr>
                <w:rFonts w:ascii="Arial" w:hAnsi="Arial" w:cs="Arial"/>
                <w:sz w:val="19"/>
                <w:szCs w:val="19"/>
              </w:rPr>
              <w:t>1.1</w:t>
            </w:r>
          </w:p>
        </w:tc>
        <w:tc>
          <w:tcPr>
            <w:tcW w:w="1988" w:type="dxa"/>
            <w:shd w:val="clear" w:color="auto" w:fill="auto"/>
          </w:tcPr>
          <w:p w14:paraId="1C01EB09" w14:textId="77777777" w:rsidR="007D14C3" w:rsidRPr="00D552A6" w:rsidRDefault="007D14C3" w:rsidP="00EA7242">
            <w:pPr>
              <w:rPr>
                <w:rFonts w:ascii="Arial" w:hAnsi="Arial" w:cs="Arial"/>
                <w:sz w:val="19"/>
                <w:szCs w:val="19"/>
              </w:rPr>
            </w:pPr>
            <w:r w:rsidRPr="00D552A6">
              <w:rPr>
                <w:rFonts w:ascii="Arial" w:hAnsi="Arial" w:cs="Arial"/>
                <w:sz w:val="19"/>
                <w:szCs w:val="19"/>
              </w:rPr>
              <w:t>Súlad projektu s programovou stratégiou OP EVS</w:t>
            </w:r>
          </w:p>
        </w:tc>
        <w:tc>
          <w:tcPr>
            <w:tcW w:w="1915" w:type="dxa"/>
            <w:gridSpan w:val="2"/>
            <w:shd w:val="clear" w:color="auto" w:fill="auto"/>
          </w:tcPr>
          <w:p w14:paraId="10A28839" w14:textId="77777777" w:rsidR="007D14C3" w:rsidRPr="00D552A6" w:rsidRDefault="007D14C3" w:rsidP="00EA7242">
            <w:pPr>
              <w:rPr>
                <w:rFonts w:ascii="Arial" w:hAnsi="Arial" w:cs="Arial"/>
                <w:sz w:val="19"/>
                <w:szCs w:val="19"/>
              </w:rPr>
            </w:pPr>
            <w:r w:rsidRPr="00D552A6">
              <w:rPr>
                <w:rFonts w:ascii="Arial" w:hAnsi="Arial" w:cs="Arial"/>
                <w:sz w:val="19"/>
                <w:szCs w:val="19"/>
              </w:rPr>
              <w:t>Príspevok navrhovaného projektu k cieľom a výsledkom OP a</w:t>
            </w:r>
            <w:r>
              <w:rPr>
                <w:rFonts w:ascii="Arial" w:hAnsi="Arial" w:cs="Arial"/>
                <w:sz w:val="19"/>
                <w:szCs w:val="19"/>
              </w:rPr>
              <w:t> </w:t>
            </w:r>
            <w:r w:rsidRPr="00D552A6">
              <w:rPr>
                <w:rFonts w:ascii="Arial" w:hAnsi="Arial" w:cs="Arial"/>
                <w:sz w:val="19"/>
                <w:szCs w:val="19"/>
              </w:rPr>
              <w:t>PO</w:t>
            </w:r>
            <w:r>
              <w:rPr>
                <w:rFonts w:ascii="Arial" w:hAnsi="Arial" w:cs="Arial"/>
                <w:sz w:val="19"/>
                <w:szCs w:val="19"/>
              </w:rPr>
              <w:t xml:space="preserve"> 3</w:t>
            </w:r>
          </w:p>
        </w:tc>
        <w:tc>
          <w:tcPr>
            <w:tcW w:w="5144" w:type="dxa"/>
            <w:shd w:val="clear" w:color="auto" w:fill="auto"/>
          </w:tcPr>
          <w:p w14:paraId="1DED574B" w14:textId="7F4F719F" w:rsidR="007D14C3" w:rsidRPr="00B50FF9" w:rsidRDefault="007D14C3" w:rsidP="00EA7242">
            <w:pPr>
              <w:jc w:val="center"/>
              <w:rPr>
                <w:rFonts w:ascii="Arial" w:hAnsi="Arial" w:cs="Arial"/>
                <w:b/>
                <w:sz w:val="19"/>
                <w:szCs w:val="19"/>
              </w:rPr>
            </w:pPr>
          </w:p>
        </w:tc>
      </w:tr>
      <w:tr w:rsidR="007D14C3" w:rsidRPr="00B50FF9" w14:paraId="0E27E783" w14:textId="77777777" w:rsidTr="00E530EB">
        <w:trPr>
          <w:trHeight w:val="1247"/>
          <w:jc w:val="center"/>
        </w:trPr>
        <w:tc>
          <w:tcPr>
            <w:tcW w:w="700" w:type="dxa"/>
            <w:shd w:val="clear" w:color="auto" w:fill="auto"/>
          </w:tcPr>
          <w:p w14:paraId="2467CEDA" w14:textId="77777777" w:rsidR="007D14C3" w:rsidRPr="00D552A6" w:rsidRDefault="007D14C3" w:rsidP="00EA7242">
            <w:pPr>
              <w:jc w:val="center"/>
              <w:rPr>
                <w:rFonts w:ascii="Arial" w:hAnsi="Arial" w:cs="Arial"/>
                <w:sz w:val="19"/>
                <w:szCs w:val="19"/>
              </w:rPr>
            </w:pPr>
            <w:r w:rsidRPr="00D552A6">
              <w:rPr>
                <w:rFonts w:ascii="Arial" w:hAnsi="Arial" w:cs="Arial"/>
                <w:sz w:val="19"/>
                <w:szCs w:val="19"/>
              </w:rPr>
              <w:t>1.2</w:t>
            </w:r>
          </w:p>
        </w:tc>
        <w:tc>
          <w:tcPr>
            <w:tcW w:w="1988" w:type="dxa"/>
            <w:shd w:val="clear" w:color="auto" w:fill="auto"/>
          </w:tcPr>
          <w:p w14:paraId="3D774947" w14:textId="77777777" w:rsidR="007D14C3" w:rsidRPr="00D552A6" w:rsidRDefault="007D14C3" w:rsidP="00EA7242">
            <w:pPr>
              <w:pStyle w:val="TableParagraph"/>
              <w:spacing w:line="237" w:lineRule="auto"/>
              <w:ind w:left="83" w:right="89"/>
              <w:rPr>
                <w:rFonts w:ascii="Arial" w:eastAsiaTheme="minorEastAsia" w:hAnsi="Arial" w:cs="Arial"/>
                <w:color w:val="auto"/>
                <w:sz w:val="19"/>
                <w:szCs w:val="19"/>
                <w:lang w:val="sk-SK" w:eastAsia="sk-SK"/>
              </w:rPr>
            </w:pPr>
            <w:r w:rsidRPr="00D552A6">
              <w:rPr>
                <w:rFonts w:ascii="Arial" w:eastAsiaTheme="minorEastAsia" w:hAnsi="Arial" w:cs="Arial"/>
                <w:color w:val="auto"/>
                <w:sz w:val="19"/>
                <w:szCs w:val="19"/>
                <w:lang w:val="sk-SK" w:eastAsia="sk-SK"/>
              </w:rPr>
              <w:t xml:space="preserve">Súlad projektu z hľadiska schopnosti orgánov verejnej správy realizovať zodpovedné adaptačné procesy na spoločenské zmeny </w:t>
            </w:r>
          </w:p>
          <w:p w14:paraId="2442F898" w14:textId="77777777" w:rsidR="007D14C3" w:rsidRPr="00D552A6" w:rsidRDefault="007D14C3" w:rsidP="00EA7242">
            <w:pPr>
              <w:rPr>
                <w:rFonts w:ascii="Arial" w:hAnsi="Arial" w:cs="Arial"/>
                <w:sz w:val="19"/>
                <w:szCs w:val="19"/>
              </w:rPr>
            </w:pPr>
            <w:r w:rsidRPr="00D552A6">
              <w:rPr>
                <w:rFonts w:ascii="Arial" w:hAnsi="Arial" w:cs="Arial"/>
                <w:sz w:val="19"/>
                <w:szCs w:val="19"/>
              </w:rPr>
              <w:t xml:space="preserve"> </w:t>
            </w:r>
          </w:p>
        </w:tc>
        <w:tc>
          <w:tcPr>
            <w:tcW w:w="1915" w:type="dxa"/>
            <w:gridSpan w:val="2"/>
            <w:shd w:val="clear" w:color="auto" w:fill="auto"/>
          </w:tcPr>
          <w:p w14:paraId="3847A3DB" w14:textId="77777777" w:rsidR="007D14C3" w:rsidRPr="00D552A6" w:rsidRDefault="007D14C3" w:rsidP="00EA7242">
            <w:pPr>
              <w:rPr>
                <w:rFonts w:ascii="Arial" w:hAnsi="Arial" w:cs="Arial"/>
                <w:sz w:val="19"/>
                <w:szCs w:val="19"/>
              </w:rPr>
            </w:pPr>
            <w:r w:rsidRPr="00D552A6">
              <w:rPr>
                <w:rFonts w:ascii="Arial" w:hAnsi="Arial" w:cs="Arial"/>
                <w:sz w:val="19"/>
                <w:szCs w:val="19"/>
              </w:rPr>
              <w:t>Príspevok navrhovaného projektu k cieľom a výsledkom OP a</w:t>
            </w:r>
            <w:r>
              <w:rPr>
                <w:rFonts w:ascii="Arial" w:hAnsi="Arial" w:cs="Arial"/>
                <w:sz w:val="19"/>
                <w:szCs w:val="19"/>
              </w:rPr>
              <w:t> </w:t>
            </w:r>
            <w:r w:rsidRPr="00D552A6">
              <w:rPr>
                <w:rFonts w:ascii="Arial" w:hAnsi="Arial" w:cs="Arial"/>
                <w:sz w:val="19"/>
                <w:szCs w:val="19"/>
              </w:rPr>
              <w:t>PO</w:t>
            </w:r>
            <w:r>
              <w:rPr>
                <w:rFonts w:ascii="Arial" w:hAnsi="Arial" w:cs="Arial"/>
                <w:sz w:val="19"/>
                <w:szCs w:val="19"/>
              </w:rPr>
              <w:t xml:space="preserve"> 3</w:t>
            </w:r>
          </w:p>
        </w:tc>
        <w:tc>
          <w:tcPr>
            <w:tcW w:w="5144" w:type="dxa"/>
            <w:shd w:val="clear" w:color="auto" w:fill="auto"/>
          </w:tcPr>
          <w:p w14:paraId="6F1EDD97" w14:textId="5B0E7F38" w:rsidR="007D14C3" w:rsidRPr="00B50FF9" w:rsidRDefault="007D14C3" w:rsidP="00EA7242">
            <w:pPr>
              <w:jc w:val="center"/>
              <w:rPr>
                <w:rFonts w:ascii="Arial" w:hAnsi="Arial" w:cs="Arial"/>
                <w:b/>
                <w:sz w:val="19"/>
                <w:szCs w:val="19"/>
              </w:rPr>
            </w:pPr>
          </w:p>
        </w:tc>
      </w:tr>
      <w:tr w:rsidR="007D14C3" w:rsidRPr="00B50FF9" w14:paraId="7954D15D" w14:textId="77777777" w:rsidTr="00A638EC">
        <w:trPr>
          <w:trHeight w:val="1247"/>
          <w:jc w:val="center"/>
        </w:trPr>
        <w:tc>
          <w:tcPr>
            <w:tcW w:w="700" w:type="dxa"/>
            <w:shd w:val="clear" w:color="auto" w:fill="auto"/>
          </w:tcPr>
          <w:p w14:paraId="2BE95798" w14:textId="77777777" w:rsidR="007D14C3" w:rsidRPr="00D552A6" w:rsidRDefault="007D14C3" w:rsidP="00EA7242">
            <w:pPr>
              <w:jc w:val="center"/>
              <w:rPr>
                <w:rFonts w:ascii="Arial" w:hAnsi="Arial" w:cs="Arial"/>
                <w:sz w:val="19"/>
                <w:szCs w:val="19"/>
              </w:rPr>
            </w:pPr>
            <w:r w:rsidRPr="00D552A6">
              <w:rPr>
                <w:rFonts w:ascii="Arial" w:hAnsi="Arial" w:cs="Arial"/>
                <w:sz w:val="19"/>
                <w:szCs w:val="19"/>
              </w:rPr>
              <w:t>1.3</w:t>
            </w:r>
          </w:p>
        </w:tc>
        <w:tc>
          <w:tcPr>
            <w:tcW w:w="1988" w:type="dxa"/>
            <w:shd w:val="clear" w:color="auto" w:fill="auto"/>
          </w:tcPr>
          <w:p w14:paraId="31D2353E" w14:textId="77777777" w:rsidR="007D14C3" w:rsidRPr="00D552A6" w:rsidRDefault="007D14C3" w:rsidP="00EA7242">
            <w:pPr>
              <w:rPr>
                <w:rFonts w:ascii="Arial" w:hAnsi="Arial" w:cs="Arial"/>
                <w:sz w:val="19"/>
                <w:szCs w:val="19"/>
              </w:rPr>
            </w:pPr>
            <w:r w:rsidRPr="00D552A6">
              <w:rPr>
                <w:rFonts w:ascii="Arial" w:hAnsi="Arial" w:cs="Arial"/>
                <w:sz w:val="19"/>
                <w:szCs w:val="19"/>
              </w:rPr>
              <w:t xml:space="preserve">Posúdenie súladu projektu s cieľmi HP </w:t>
            </w:r>
            <w:proofErr w:type="spellStart"/>
            <w:r w:rsidRPr="000F2FC1">
              <w:rPr>
                <w:rFonts w:ascii="Arial" w:hAnsi="Arial" w:cs="Arial"/>
                <w:sz w:val="19"/>
                <w:szCs w:val="19"/>
              </w:rPr>
              <w:t>HP</w:t>
            </w:r>
            <w:proofErr w:type="spellEnd"/>
            <w:r w:rsidRPr="000F2FC1">
              <w:rPr>
                <w:rFonts w:ascii="Arial" w:hAnsi="Arial" w:cs="Arial"/>
                <w:sz w:val="19"/>
                <w:szCs w:val="19"/>
              </w:rPr>
              <w:t xml:space="preserve"> RMŽ a ND</w:t>
            </w:r>
          </w:p>
        </w:tc>
        <w:tc>
          <w:tcPr>
            <w:tcW w:w="1915" w:type="dxa"/>
            <w:gridSpan w:val="2"/>
            <w:shd w:val="clear" w:color="auto" w:fill="auto"/>
          </w:tcPr>
          <w:p w14:paraId="685148E3" w14:textId="77777777" w:rsidR="007D14C3" w:rsidRPr="00D552A6" w:rsidRDefault="007D14C3" w:rsidP="00EA7242">
            <w:pPr>
              <w:rPr>
                <w:rFonts w:ascii="Arial" w:hAnsi="Arial" w:cs="Arial"/>
                <w:sz w:val="19"/>
                <w:szCs w:val="19"/>
              </w:rPr>
            </w:pPr>
            <w:r w:rsidRPr="00D552A6">
              <w:rPr>
                <w:rFonts w:ascii="Arial" w:hAnsi="Arial" w:cs="Arial"/>
                <w:sz w:val="19"/>
                <w:szCs w:val="19"/>
              </w:rPr>
              <w:t>Príspevok navrhovaného projektu k cieľom a výsledkom OP a</w:t>
            </w:r>
            <w:r>
              <w:rPr>
                <w:rFonts w:ascii="Arial" w:hAnsi="Arial" w:cs="Arial"/>
                <w:sz w:val="19"/>
                <w:szCs w:val="19"/>
              </w:rPr>
              <w:t> </w:t>
            </w:r>
            <w:r w:rsidRPr="00D552A6">
              <w:rPr>
                <w:rFonts w:ascii="Arial" w:hAnsi="Arial" w:cs="Arial"/>
                <w:sz w:val="19"/>
                <w:szCs w:val="19"/>
              </w:rPr>
              <w:t>PO</w:t>
            </w:r>
            <w:r>
              <w:rPr>
                <w:rFonts w:ascii="Arial" w:hAnsi="Arial" w:cs="Arial"/>
                <w:sz w:val="19"/>
                <w:szCs w:val="19"/>
              </w:rPr>
              <w:t xml:space="preserve"> 3</w:t>
            </w:r>
          </w:p>
        </w:tc>
        <w:tc>
          <w:tcPr>
            <w:tcW w:w="5144" w:type="dxa"/>
            <w:shd w:val="clear" w:color="auto" w:fill="auto"/>
          </w:tcPr>
          <w:p w14:paraId="16709D72" w14:textId="71CA9E0D" w:rsidR="007D14C3" w:rsidRPr="00B50FF9" w:rsidRDefault="007D14C3" w:rsidP="00EA7242">
            <w:pPr>
              <w:jc w:val="center"/>
              <w:rPr>
                <w:rFonts w:ascii="Arial" w:hAnsi="Arial" w:cs="Arial"/>
                <w:b/>
                <w:sz w:val="19"/>
                <w:szCs w:val="19"/>
              </w:rPr>
            </w:pPr>
          </w:p>
        </w:tc>
      </w:tr>
      <w:tr w:rsidR="007D14C3" w:rsidRPr="00B50FF9" w14:paraId="54285DCC" w14:textId="77777777" w:rsidTr="00EF1960">
        <w:trPr>
          <w:trHeight w:val="1247"/>
          <w:jc w:val="center"/>
        </w:trPr>
        <w:tc>
          <w:tcPr>
            <w:tcW w:w="700" w:type="dxa"/>
            <w:shd w:val="clear" w:color="auto" w:fill="auto"/>
          </w:tcPr>
          <w:p w14:paraId="45F0CA68" w14:textId="77777777" w:rsidR="007D14C3" w:rsidRPr="00D552A6" w:rsidRDefault="007D14C3" w:rsidP="00EA7242">
            <w:pPr>
              <w:jc w:val="center"/>
              <w:rPr>
                <w:rFonts w:ascii="Arial" w:hAnsi="Arial" w:cs="Arial"/>
                <w:sz w:val="19"/>
                <w:szCs w:val="19"/>
              </w:rPr>
            </w:pPr>
            <w:r w:rsidRPr="00D552A6">
              <w:rPr>
                <w:rFonts w:ascii="Arial" w:hAnsi="Arial" w:cs="Arial"/>
                <w:sz w:val="19"/>
                <w:szCs w:val="19"/>
              </w:rPr>
              <w:t>2.1</w:t>
            </w:r>
          </w:p>
        </w:tc>
        <w:tc>
          <w:tcPr>
            <w:tcW w:w="1988" w:type="dxa"/>
            <w:shd w:val="clear" w:color="auto" w:fill="auto"/>
          </w:tcPr>
          <w:p w14:paraId="4191C7BB" w14:textId="77777777" w:rsidR="007D14C3" w:rsidRPr="00D552A6" w:rsidRDefault="007D14C3" w:rsidP="00EA7242">
            <w:pPr>
              <w:rPr>
                <w:rFonts w:ascii="Arial" w:hAnsi="Arial" w:cs="Arial"/>
                <w:sz w:val="19"/>
                <w:szCs w:val="19"/>
              </w:rPr>
            </w:pPr>
            <w:r w:rsidRPr="00D552A6">
              <w:rPr>
                <w:rFonts w:ascii="Arial" w:hAnsi="Arial" w:cs="Arial"/>
                <w:sz w:val="19"/>
                <w:szCs w:val="19"/>
              </w:rPr>
              <w:t>Previazanosť aktivít projektu na jeho výsledky, ciele a merateľné ukazovatele</w:t>
            </w:r>
          </w:p>
        </w:tc>
        <w:tc>
          <w:tcPr>
            <w:tcW w:w="1915" w:type="dxa"/>
            <w:gridSpan w:val="2"/>
            <w:shd w:val="clear" w:color="auto" w:fill="auto"/>
          </w:tcPr>
          <w:p w14:paraId="10A82382" w14:textId="77777777" w:rsidR="007D14C3" w:rsidRPr="00D552A6" w:rsidRDefault="007D14C3" w:rsidP="00EA7242">
            <w:pPr>
              <w:rPr>
                <w:rFonts w:ascii="Arial" w:hAnsi="Arial" w:cs="Arial"/>
                <w:sz w:val="19"/>
                <w:szCs w:val="19"/>
              </w:rPr>
            </w:pPr>
            <w:r w:rsidRPr="00D552A6">
              <w:rPr>
                <w:rFonts w:ascii="Arial" w:hAnsi="Arial" w:cs="Arial"/>
                <w:sz w:val="19"/>
                <w:szCs w:val="19"/>
              </w:rPr>
              <w:t>Navrhovaný spôsob realizácie projektu</w:t>
            </w:r>
          </w:p>
        </w:tc>
        <w:tc>
          <w:tcPr>
            <w:tcW w:w="5144" w:type="dxa"/>
            <w:shd w:val="clear" w:color="auto" w:fill="auto"/>
          </w:tcPr>
          <w:p w14:paraId="107E30F2" w14:textId="2FE310C4" w:rsidR="007D14C3" w:rsidRPr="00B50FF9" w:rsidRDefault="007D14C3" w:rsidP="00EA7242">
            <w:pPr>
              <w:jc w:val="center"/>
              <w:rPr>
                <w:rFonts w:ascii="Arial" w:hAnsi="Arial" w:cs="Arial"/>
                <w:b/>
                <w:sz w:val="19"/>
                <w:szCs w:val="19"/>
              </w:rPr>
            </w:pPr>
          </w:p>
        </w:tc>
      </w:tr>
      <w:tr w:rsidR="007D14C3" w:rsidRPr="00B50FF9" w14:paraId="145A4D3E" w14:textId="77777777" w:rsidTr="00CE1995">
        <w:trPr>
          <w:trHeight w:val="1247"/>
          <w:jc w:val="center"/>
        </w:trPr>
        <w:tc>
          <w:tcPr>
            <w:tcW w:w="700" w:type="dxa"/>
            <w:shd w:val="clear" w:color="auto" w:fill="auto"/>
          </w:tcPr>
          <w:p w14:paraId="2BA3498E" w14:textId="77777777" w:rsidR="007D14C3" w:rsidRPr="00D552A6" w:rsidRDefault="007D14C3" w:rsidP="00EA7242">
            <w:pPr>
              <w:jc w:val="center"/>
              <w:rPr>
                <w:rFonts w:ascii="Arial" w:hAnsi="Arial" w:cs="Arial"/>
                <w:sz w:val="19"/>
                <w:szCs w:val="19"/>
              </w:rPr>
            </w:pPr>
            <w:r w:rsidRPr="00D552A6">
              <w:rPr>
                <w:rFonts w:ascii="Arial" w:hAnsi="Arial" w:cs="Arial"/>
                <w:sz w:val="19"/>
                <w:szCs w:val="19"/>
              </w:rPr>
              <w:lastRenderedPageBreak/>
              <w:t>2.2</w:t>
            </w:r>
          </w:p>
        </w:tc>
        <w:tc>
          <w:tcPr>
            <w:tcW w:w="1988" w:type="dxa"/>
            <w:shd w:val="clear" w:color="auto" w:fill="auto"/>
          </w:tcPr>
          <w:p w14:paraId="32499C63" w14:textId="77777777" w:rsidR="007D14C3" w:rsidRPr="00D552A6" w:rsidRDefault="007D14C3" w:rsidP="00EA7242">
            <w:pPr>
              <w:rPr>
                <w:rFonts w:ascii="Arial" w:hAnsi="Arial" w:cs="Arial"/>
                <w:sz w:val="19"/>
                <w:szCs w:val="19"/>
              </w:rPr>
            </w:pPr>
            <w:r w:rsidRPr="00D552A6">
              <w:rPr>
                <w:rFonts w:ascii="Arial" w:hAnsi="Arial" w:cs="Arial"/>
                <w:sz w:val="19"/>
                <w:szCs w:val="19"/>
              </w:rPr>
              <w:t>Posúdenie vhodnosti navrhovaných aktivít z vecného a časového hľadiska</w:t>
            </w:r>
          </w:p>
        </w:tc>
        <w:tc>
          <w:tcPr>
            <w:tcW w:w="1915" w:type="dxa"/>
            <w:gridSpan w:val="2"/>
            <w:shd w:val="clear" w:color="auto" w:fill="auto"/>
          </w:tcPr>
          <w:p w14:paraId="4D014699" w14:textId="77777777" w:rsidR="007D14C3" w:rsidRPr="00D552A6" w:rsidRDefault="007D14C3" w:rsidP="00EA7242">
            <w:pPr>
              <w:rPr>
                <w:rFonts w:ascii="Arial" w:hAnsi="Arial" w:cs="Arial"/>
                <w:sz w:val="19"/>
                <w:szCs w:val="19"/>
              </w:rPr>
            </w:pPr>
            <w:r w:rsidRPr="00D552A6">
              <w:rPr>
                <w:rFonts w:ascii="Arial" w:hAnsi="Arial" w:cs="Arial"/>
                <w:sz w:val="19"/>
                <w:szCs w:val="19"/>
              </w:rPr>
              <w:t>Navrhovaný spôsob realizácie projektu</w:t>
            </w:r>
          </w:p>
        </w:tc>
        <w:tc>
          <w:tcPr>
            <w:tcW w:w="5144" w:type="dxa"/>
            <w:shd w:val="clear" w:color="auto" w:fill="auto"/>
          </w:tcPr>
          <w:p w14:paraId="6987A88E" w14:textId="0DB70DCF" w:rsidR="007D14C3" w:rsidRPr="00B50FF9" w:rsidRDefault="007D14C3" w:rsidP="00EA7242">
            <w:pPr>
              <w:jc w:val="center"/>
              <w:rPr>
                <w:rFonts w:ascii="Arial" w:hAnsi="Arial" w:cs="Arial"/>
                <w:b/>
                <w:sz w:val="19"/>
                <w:szCs w:val="19"/>
              </w:rPr>
            </w:pPr>
          </w:p>
        </w:tc>
      </w:tr>
      <w:tr w:rsidR="007D14C3" w:rsidRPr="00B50FF9" w14:paraId="1CA96DB9" w14:textId="77777777" w:rsidTr="00FA47BE">
        <w:trPr>
          <w:trHeight w:val="1247"/>
          <w:jc w:val="center"/>
        </w:trPr>
        <w:tc>
          <w:tcPr>
            <w:tcW w:w="700" w:type="dxa"/>
            <w:shd w:val="clear" w:color="auto" w:fill="auto"/>
          </w:tcPr>
          <w:p w14:paraId="67520E73" w14:textId="77777777" w:rsidR="007D14C3" w:rsidRPr="00D552A6" w:rsidRDefault="007D14C3" w:rsidP="00EA7242">
            <w:pPr>
              <w:jc w:val="center"/>
              <w:rPr>
                <w:rFonts w:ascii="Arial" w:hAnsi="Arial" w:cs="Arial"/>
                <w:sz w:val="19"/>
                <w:szCs w:val="19"/>
              </w:rPr>
            </w:pPr>
            <w:r w:rsidRPr="00D552A6">
              <w:rPr>
                <w:rFonts w:ascii="Arial" w:hAnsi="Arial" w:cs="Arial"/>
                <w:sz w:val="19"/>
                <w:szCs w:val="19"/>
              </w:rPr>
              <w:t>2.3</w:t>
            </w:r>
          </w:p>
        </w:tc>
        <w:tc>
          <w:tcPr>
            <w:tcW w:w="1988" w:type="dxa"/>
            <w:shd w:val="clear" w:color="auto" w:fill="auto"/>
          </w:tcPr>
          <w:p w14:paraId="52014431" w14:textId="77777777" w:rsidR="007D14C3" w:rsidRPr="00D552A6" w:rsidRDefault="007D14C3" w:rsidP="00EA7242">
            <w:pPr>
              <w:rPr>
                <w:rFonts w:ascii="Arial" w:hAnsi="Arial" w:cs="Arial"/>
                <w:sz w:val="19"/>
                <w:szCs w:val="19"/>
              </w:rPr>
            </w:pPr>
            <w:r w:rsidRPr="00D552A6">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15A1F3A8" w14:textId="77777777" w:rsidR="007D14C3" w:rsidRPr="00D552A6" w:rsidRDefault="007D14C3" w:rsidP="00EA7242">
            <w:pPr>
              <w:rPr>
                <w:rFonts w:ascii="Arial" w:hAnsi="Arial" w:cs="Arial"/>
                <w:sz w:val="19"/>
                <w:szCs w:val="19"/>
              </w:rPr>
            </w:pPr>
            <w:r w:rsidRPr="00D552A6">
              <w:rPr>
                <w:rFonts w:ascii="Arial" w:hAnsi="Arial" w:cs="Arial"/>
                <w:sz w:val="19"/>
                <w:szCs w:val="19"/>
              </w:rPr>
              <w:t>Navrhovaný spôsob realizácie projektu</w:t>
            </w:r>
          </w:p>
        </w:tc>
        <w:tc>
          <w:tcPr>
            <w:tcW w:w="5144" w:type="dxa"/>
            <w:shd w:val="clear" w:color="auto" w:fill="auto"/>
          </w:tcPr>
          <w:p w14:paraId="6F474831" w14:textId="04653221" w:rsidR="007D14C3" w:rsidRPr="00B50FF9" w:rsidRDefault="007D14C3" w:rsidP="00EA7242">
            <w:pPr>
              <w:jc w:val="center"/>
              <w:rPr>
                <w:rFonts w:ascii="Arial" w:hAnsi="Arial" w:cs="Arial"/>
                <w:b/>
                <w:sz w:val="19"/>
                <w:szCs w:val="19"/>
              </w:rPr>
            </w:pPr>
          </w:p>
        </w:tc>
      </w:tr>
      <w:tr w:rsidR="007D14C3" w:rsidRPr="00B50FF9" w14:paraId="030F74F9" w14:textId="77777777" w:rsidTr="00AF28B7">
        <w:trPr>
          <w:trHeight w:val="1247"/>
          <w:jc w:val="center"/>
        </w:trPr>
        <w:tc>
          <w:tcPr>
            <w:tcW w:w="700" w:type="dxa"/>
            <w:shd w:val="clear" w:color="auto" w:fill="auto"/>
          </w:tcPr>
          <w:p w14:paraId="2AE32335" w14:textId="77777777" w:rsidR="007D14C3" w:rsidRPr="00D552A6" w:rsidRDefault="007D14C3" w:rsidP="00EA7242">
            <w:pPr>
              <w:jc w:val="center"/>
              <w:rPr>
                <w:rFonts w:ascii="Arial" w:hAnsi="Arial" w:cs="Arial"/>
                <w:sz w:val="19"/>
                <w:szCs w:val="19"/>
              </w:rPr>
            </w:pPr>
            <w:r w:rsidRPr="00D552A6">
              <w:rPr>
                <w:rFonts w:ascii="Arial" w:hAnsi="Arial" w:cs="Arial"/>
                <w:sz w:val="19"/>
                <w:szCs w:val="19"/>
              </w:rPr>
              <w:t>2.4</w:t>
            </w:r>
          </w:p>
        </w:tc>
        <w:tc>
          <w:tcPr>
            <w:tcW w:w="1988" w:type="dxa"/>
            <w:shd w:val="clear" w:color="auto" w:fill="auto"/>
          </w:tcPr>
          <w:p w14:paraId="66CA694A" w14:textId="77777777" w:rsidR="007D14C3" w:rsidRPr="00D552A6" w:rsidRDefault="007D14C3" w:rsidP="00EA7242">
            <w:pPr>
              <w:rPr>
                <w:rFonts w:ascii="Arial" w:hAnsi="Arial" w:cs="Arial"/>
                <w:sz w:val="19"/>
                <w:szCs w:val="19"/>
              </w:rPr>
            </w:pPr>
            <w:r w:rsidRPr="00D552A6">
              <w:rPr>
                <w:rFonts w:ascii="Arial" w:hAnsi="Arial" w:cs="Arial"/>
                <w:sz w:val="19"/>
                <w:szCs w:val="19"/>
              </w:rPr>
              <w:t>Posúdenie prevádzkovej  a technickej udržateľnosti projektu</w:t>
            </w:r>
          </w:p>
        </w:tc>
        <w:tc>
          <w:tcPr>
            <w:tcW w:w="1915" w:type="dxa"/>
            <w:gridSpan w:val="2"/>
            <w:shd w:val="clear" w:color="auto" w:fill="auto"/>
          </w:tcPr>
          <w:p w14:paraId="7E362F32" w14:textId="77777777" w:rsidR="007D14C3" w:rsidRPr="00D552A6" w:rsidRDefault="007D14C3" w:rsidP="00EA7242">
            <w:pPr>
              <w:rPr>
                <w:rFonts w:ascii="Arial" w:hAnsi="Arial" w:cs="Arial"/>
                <w:sz w:val="19"/>
                <w:szCs w:val="19"/>
              </w:rPr>
            </w:pPr>
            <w:r w:rsidRPr="00D552A6">
              <w:rPr>
                <w:rFonts w:ascii="Arial" w:hAnsi="Arial" w:cs="Arial"/>
                <w:sz w:val="19"/>
                <w:szCs w:val="19"/>
              </w:rPr>
              <w:t>Navrhovaný spôsob realizácie projektu</w:t>
            </w:r>
          </w:p>
        </w:tc>
        <w:tc>
          <w:tcPr>
            <w:tcW w:w="5144" w:type="dxa"/>
            <w:shd w:val="clear" w:color="auto" w:fill="auto"/>
          </w:tcPr>
          <w:p w14:paraId="23E0D31B" w14:textId="258E1C65" w:rsidR="007D14C3" w:rsidRPr="00B50FF9" w:rsidRDefault="007D14C3" w:rsidP="00EA7242">
            <w:pPr>
              <w:jc w:val="center"/>
              <w:rPr>
                <w:rFonts w:ascii="Arial" w:hAnsi="Arial" w:cs="Arial"/>
                <w:b/>
                <w:sz w:val="19"/>
                <w:szCs w:val="19"/>
              </w:rPr>
            </w:pPr>
          </w:p>
        </w:tc>
      </w:tr>
      <w:tr w:rsidR="007D14C3" w:rsidRPr="00B50FF9" w14:paraId="7EE1A907" w14:textId="77777777" w:rsidTr="001C2F7E">
        <w:trPr>
          <w:trHeight w:val="1247"/>
          <w:jc w:val="center"/>
        </w:trPr>
        <w:tc>
          <w:tcPr>
            <w:tcW w:w="700" w:type="dxa"/>
            <w:shd w:val="clear" w:color="auto" w:fill="auto"/>
          </w:tcPr>
          <w:p w14:paraId="030736D9" w14:textId="77777777" w:rsidR="007D14C3" w:rsidRPr="00D552A6" w:rsidRDefault="007D14C3" w:rsidP="00EA7242">
            <w:pPr>
              <w:jc w:val="center"/>
              <w:rPr>
                <w:rFonts w:ascii="Arial" w:hAnsi="Arial" w:cs="Arial"/>
                <w:sz w:val="19"/>
                <w:szCs w:val="19"/>
              </w:rPr>
            </w:pPr>
            <w:r w:rsidRPr="00D552A6">
              <w:rPr>
                <w:rFonts w:ascii="Arial" w:hAnsi="Arial" w:cs="Arial"/>
                <w:sz w:val="19"/>
                <w:szCs w:val="19"/>
              </w:rPr>
              <w:t>3.1</w:t>
            </w:r>
          </w:p>
        </w:tc>
        <w:tc>
          <w:tcPr>
            <w:tcW w:w="1988" w:type="dxa"/>
            <w:shd w:val="clear" w:color="auto" w:fill="auto"/>
          </w:tcPr>
          <w:p w14:paraId="46CFD3C3" w14:textId="77777777" w:rsidR="007D14C3" w:rsidRPr="00D552A6" w:rsidRDefault="007D14C3" w:rsidP="00EA7242">
            <w:pPr>
              <w:rPr>
                <w:rFonts w:ascii="Arial" w:hAnsi="Arial" w:cs="Arial"/>
                <w:sz w:val="19"/>
                <w:szCs w:val="19"/>
              </w:rPr>
            </w:pPr>
            <w:r w:rsidRPr="00D552A6">
              <w:rPr>
                <w:rFonts w:ascii="Arial" w:hAnsi="Arial" w:cs="Arial"/>
                <w:sz w:val="19"/>
                <w:szCs w:val="19"/>
              </w:rPr>
              <w:t>Posúdenie administratívnych a odborných kapacít na riadenie a realizáciu projektu</w:t>
            </w:r>
          </w:p>
        </w:tc>
        <w:tc>
          <w:tcPr>
            <w:tcW w:w="1915" w:type="dxa"/>
            <w:gridSpan w:val="2"/>
            <w:shd w:val="clear" w:color="auto" w:fill="auto"/>
          </w:tcPr>
          <w:p w14:paraId="2DFBC1C5" w14:textId="77777777" w:rsidR="007D14C3" w:rsidRPr="00D552A6" w:rsidRDefault="007D14C3" w:rsidP="00EA7242">
            <w:pPr>
              <w:rPr>
                <w:rFonts w:ascii="Arial" w:hAnsi="Arial" w:cs="Arial"/>
                <w:sz w:val="19"/>
                <w:szCs w:val="19"/>
              </w:rPr>
            </w:pPr>
            <w:r w:rsidRPr="00D552A6">
              <w:rPr>
                <w:rFonts w:ascii="Arial" w:hAnsi="Arial" w:cs="Arial"/>
                <w:sz w:val="19"/>
                <w:szCs w:val="19"/>
              </w:rPr>
              <w:t>Administratívna a prevádzková kapacita žiadateľa</w:t>
            </w:r>
          </w:p>
        </w:tc>
        <w:tc>
          <w:tcPr>
            <w:tcW w:w="5144" w:type="dxa"/>
            <w:shd w:val="clear" w:color="auto" w:fill="auto"/>
          </w:tcPr>
          <w:p w14:paraId="36308817" w14:textId="28F83D77" w:rsidR="007D14C3" w:rsidRPr="00B50FF9" w:rsidRDefault="007D14C3" w:rsidP="00EA7242">
            <w:pPr>
              <w:jc w:val="center"/>
              <w:rPr>
                <w:rFonts w:ascii="Arial" w:hAnsi="Arial" w:cs="Arial"/>
                <w:b/>
                <w:sz w:val="19"/>
                <w:szCs w:val="19"/>
              </w:rPr>
            </w:pPr>
          </w:p>
        </w:tc>
      </w:tr>
      <w:tr w:rsidR="007D14C3" w:rsidRPr="00B50FF9" w14:paraId="4BCD417C" w14:textId="77777777" w:rsidTr="00D462E5">
        <w:trPr>
          <w:trHeight w:val="1247"/>
          <w:jc w:val="center"/>
        </w:trPr>
        <w:tc>
          <w:tcPr>
            <w:tcW w:w="700" w:type="dxa"/>
            <w:shd w:val="clear" w:color="auto" w:fill="auto"/>
          </w:tcPr>
          <w:p w14:paraId="321E671B" w14:textId="77777777" w:rsidR="007D14C3" w:rsidRPr="00D552A6" w:rsidRDefault="007D14C3" w:rsidP="00EA7242">
            <w:pPr>
              <w:jc w:val="center"/>
              <w:rPr>
                <w:rFonts w:ascii="Arial" w:hAnsi="Arial" w:cs="Arial"/>
                <w:sz w:val="19"/>
                <w:szCs w:val="19"/>
              </w:rPr>
            </w:pPr>
            <w:r w:rsidRPr="00D552A6">
              <w:rPr>
                <w:rFonts w:ascii="Arial" w:hAnsi="Arial" w:cs="Arial"/>
                <w:sz w:val="19"/>
                <w:szCs w:val="19"/>
              </w:rPr>
              <w:t>4.1</w:t>
            </w:r>
          </w:p>
        </w:tc>
        <w:tc>
          <w:tcPr>
            <w:tcW w:w="1988" w:type="dxa"/>
            <w:shd w:val="clear" w:color="auto" w:fill="auto"/>
          </w:tcPr>
          <w:p w14:paraId="5366507F" w14:textId="77777777" w:rsidR="007D14C3" w:rsidRPr="00D552A6" w:rsidRDefault="007D14C3" w:rsidP="00EA7242">
            <w:pPr>
              <w:rPr>
                <w:rFonts w:ascii="Arial" w:hAnsi="Arial" w:cs="Arial"/>
                <w:sz w:val="19"/>
                <w:szCs w:val="19"/>
              </w:rPr>
            </w:pPr>
            <w:r w:rsidRPr="00CC3D31">
              <w:rPr>
                <w:rFonts w:ascii="Arial" w:hAnsi="Arial" w:cs="Arial"/>
                <w:sz w:val="19"/>
                <w:szCs w:val="19"/>
              </w:rPr>
              <w:t xml:space="preserve">Vecná </w:t>
            </w:r>
            <w:r>
              <w:rPr>
                <w:rFonts w:ascii="Arial" w:hAnsi="Arial" w:cs="Arial"/>
                <w:sz w:val="19"/>
                <w:szCs w:val="19"/>
              </w:rPr>
              <w:t> oprávnenosť</w:t>
            </w:r>
            <w:r w:rsidRPr="00CC3D31">
              <w:rPr>
                <w:rFonts w:ascii="Arial" w:hAnsi="Arial" w:cs="Arial"/>
                <w:sz w:val="19"/>
                <w:szCs w:val="19"/>
              </w:rPr>
              <w:t>, účelnosť, efektívnosť a hospodárnosť</w:t>
            </w:r>
            <w:r w:rsidRPr="00CC3D31" w:rsidDel="002F357E">
              <w:rPr>
                <w:rFonts w:ascii="Arial" w:hAnsi="Arial" w:cs="Arial"/>
                <w:sz w:val="19"/>
                <w:szCs w:val="19"/>
              </w:rPr>
              <w:t xml:space="preserve"> </w:t>
            </w:r>
            <w:r w:rsidRPr="00CC3D31">
              <w:rPr>
                <w:rFonts w:ascii="Arial" w:hAnsi="Arial" w:cs="Arial"/>
                <w:sz w:val="19"/>
                <w:szCs w:val="19"/>
              </w:rPr>
              <w:t>výdavkov projektu</w:t>
            </w:r>
          </w:p>
        </w:tc>
        <w:tc>
          <w:tcPr>
            <w:tcW w:w="1915" w:type="dxa"/>
            <w:gridSpan w:val="2"/>
            <w:shd w:val="clear" w:color="auto" w:fill="auto"/>
          </w:tcPr>
          <w:p w14:paraId="172B023D" w14:textId="77777777" w:rsidR="007D14C3" w:rsidRPr="00D552A6" w:rsidRDefault="007D14C3" w:rsidP="00EA7242">
            <w:pPr>
              <w:rPr>
                <w:rFonts w:ascii="Arial" w:hAnsi="Arial" w:cs="Arial"/>
                <w:sz w:val="19"/>
                <w:szCs w:val="19"/>
              </w:rPr>
            </w:pPr>
            <w:r w:rsidRPr="00D552A6">
              <w:rPr>
                <w:rFonts w:ascii="Arial" w:hAnsi="Arial" w:cs="Arial"/>
                <w:sz w:val="19"/>
                <w:szCs w:val="19"/>
              </w:rPr>
              <w:t>Finančná a ekonomická stránka projektu</w:t>
            </w:r>
          </w:p>
        </w:tc>
        <w:tc>
          <w:tcPr>
            <w:tcW w:w="5144" w:type="dxa"/>
            <w:shd w:val="clear" w:color="auto" w:fill="auto"/>
          </w:tcPr>
          <w:p w14:paraId="2067DE70" w14:textId="38D89E16" w:rsidR="007D14C3" w:rsidRPr="00B50FF9" w:rsidRDefault="007D14C3" w:rsidP="00EA7242">
            <w:pPr>
              <w:jc w:val="center"/>
              <w:rPr>
                <w:rFonts w:ascii="Arial" w:hAnsi="Arial" w:cs="Arial"/>
                <w:b/>
                <w:sz w:val="19"/>
                <w:szCs w:val="19"/>
              </w:rPr>
            </w:pPr>
          </w:p>
        </w:tc>
      </w:tr>
      <w:tr w:rsidR="007D14C3" w:rsidRPr="00B50FF9" w14:paraId="6E513EE8" w14:textId="77777777" w:rsidTr="00346913">
        <w:trPr>
          <w:trHeight w:val="1247"/>
          <w:jc w:val="center"/>
        </w:trPr>
        <w:tc>
          <w:tcPr>
            <w:tcW w:w="700" w:type="dxa"/>
            <w:shd w:val="clear" w:color="auto" w:fill="auto"/>
          </w:tcPr>
          <w:p w14:paraId="1C5600E0" w14:textId="77777777" w:rsidR="007D14C3" w:rsidRPr="00D552A6" w:rsidRDefault="007D14C3" w:rsidP="00EA7242">
            <w:pPr>
              <w:jc w:val="center"/>
              <w:rPr>
                <w:rFonts w:ascii="Arial" w:hAnsi="Arial" w:cs="Arial"/>
                <w:sz w:val="19"/>
                <w:szCs w:val="19"/>
              </w:rPr>
            </w:pPr>
            <w:r w:rsidRPr="00D552A6">
              <w:rPr>
                <w:rFonts w:ascii="Arial" w:hAnsi="Arial" w:cs="Arial"/>
                <w:sz w:val="19"/>
                <w:szCs w:val="19"/>
              </w:rPr>
              <w:t>4.2</w:t>
            </w:r>
          </w:p>
        </w:tc>
        <w:tc>
          <w:tcPr>
            <w:tcW w:w="1988" w:type="dxa"/>
            <w:shd w:val="clear" w:color="auto" w:fill="auto"/>
          </w:tcPr>
          <w:p w14:paraId="2A6C4826" w14:textId="77777777" w:rsidR="007D14C3" w:rsidRPr="00D552A6" w:rsidRDefault="007D14C3" w:rsidP="00EA7242">
            <w:pPr>
              <w:rPr>
                <w:rFonts w:ascii="Arial" w:hAnsi="Arial" w:cs="Arial"/>
                <w:sz w:val="19"/>
                <w:szCs w:val="19"/>
              </w:rPr>
            </w:pPr>
            <w:r w:rsidRPr="00CC3D31">
              <w:rPr>
                <w:rFonts w:ascii="Arial" w:hAnsi="Arial" w:cs="Arial"/>
                <w:sz w:val="19"/>
                <w:szCs w:val="19"/>
              </w:rPr>
              <w:t>Finančná udržateľnosť projektu</w:t>
            </w:r>
          </w:p>
        </w:tc>
        <w:tc>
          <w:tcPr>
            <w:tcW w:w="1915" w:type="dxa"/>
            <w:gridSpan w:val="2"/>
            <w:shd w:val="clear" w:color="auto" w:fill="auto"/>
          </w:tcPr>
          <w:p w14:paraId="1718AB2E" w14:textId="77777777" w:rsidR="007D14C3" w:rsidRPr="00D552A6" w:rsidRDefault="007D14C3" w:rsidP="00EA7242">
            <w:pPr>
              <w:rPr>
                <w:rFonts w:ascii="Arial" w:hAnsi="Arial" w:cs="Arial"/>
                <w:sz w:val="19"/>
                <w:szCs w:val="19"/>
              </w:rPr>
            </w:pPr>
            <w:r w:rsidRPr="00D552A6">
              <w:rPr>
                <w:rFonts w:ascii="Arial" w:hAnsi="Arial" w:cs="Arial"/>
                <w:sz w:val="19"/>
                <w:szCs w:val="19"/>
              </w:rPr>
              <w:t>Finančná a ekonomická stránka projektu</w:t>
            </w:r>
          </w:p>
        </w:tc>
        <w:tc>
          <w:tcPr>
            <w:tcW w:w="5144" w:type="dxa"/>
            <w:shd w:val="clear" w:color="auto" w:fill="auto"/>
          </w:tcPr>
          <w:p w14:paraId="48E0ACC8" w14:textId="44B5A794" w:rsidR="007D14C3" w:rsidRPr="00B50FF9" w:rsidRDefault="007D14C3" w:rsidP="00EA7242">
            <w:pPr>
              <w:jc w:val="center"/>
              <w:rPr>
                <w:rFonts w:ascii="Arial" w:hAnsi="Arial" w:cs="Arial"/>
                <w:b/>
                <w:sz w:val="19"/>
                <w:szCs w:val="19"/>
              </w:rPr>
            </w:pPr>
          </w:p>
        </w:tc>
      </w:tr>
      <w:tr w:rsidR="003635A3" w:rsidRPr="00B50FF9" w14:paraId="1D43DEEE" w14:textId="77777777" w:rsidTr="00EA7242">
        <w:trPr>
          <w:jc w:val="center"/>
        </w:trPr>
        <w:tc>
          <w:tcPr>
            <w:tcW w:w="9747" w:type="dxa"/>
            <w:gridSpan w:val="5"/>
            <w:shd w:val="clear" w:color="auto" w:fill="B2A1C7" w:themeFill="accent4" w:themeFillTint="99"/>
          </w:tcPr>
          <w:p w14:paraId="667B24E9" w14:textId="509D70B9" w:rsidR="003635A3" w:rsidRPr="00B50FF9" w:rsidRDefault="007D14C3" w:rsidP="00EA7242">
            <w:pPr>
              <w:rPr>
                <w:rFonts w:ascii="Arial" w:hAnsi="Arial" w:cs="Arial"/>
                <w:sz w:val="19"/>
                <w:szCs w:val="19"/>
              </w:rPr>
            </w:pPr>
            <w:r w:rsidRPr="00B50FF9">
              <w:rPr>
                <w:rFonts w:ascii="Arial" w:hAnsi="Arial" w:cs="Arial"/>
                <w:b/>
                <w:sz w:val="19"/>
                <w:szCs w:val="19"/>
              </w:rPr>
              <w:t>Komentár</w:t>
            </w:r>
            <w:r>
              <w:rPr>
                <w:rFonts w:ascii="Arial" w:hAnsi="Arial" w:cs="Arial"/>
                <w:b/>
                <w:sz w:val="19"/>
                <w:szCs w:val="19"/>
              </w:rPr>
              <w:t>/poznámky</w:t>
            </w:r>
            <w:r w:rsidRPr="00B50FF9">
              <w:rPr>
                <w:rStyle w:val="Odkaznapoznmkupodiarou"/>
                <w:rFonts w:ascii="Arial" w:hAnsi="Arial" w:cs="Arial"/>
                <w:b/>
                <w:sz w:val="19"/>
                <w:szCs w:val="19"/>
              </w:rPr>
              <w:t xml:space="preserve"> </w:t>
            </w:r>
            <w:r w:rsidR="003635A3" w:rsidRPr="00B50FF9">
              <w:rPr>
                <w:rStyle w:val="Odkaznapoznmkupodiarou"/>
                <w:rFonts w:ascii="Arial" w:hAnsi="Arial" w:cs="Arial"/>
                <w:b/>
                <w:sz w:val="19"/>
                <w:szCs w:val="19"/>
              </w:rPr>
              <w:footnoteReference w:id="19"/>
            </w:r>
            <w:r w:rsidR="003635A3" w:rsidRPr="00B50FF9">
              <w:rPr>
                <w:rFonts w:ascii="Arial" w:hAnsi="Arial" w:cs="Arial"/>
                <w:b/>
                <w:sz w:val="19"/>
                <w:szCs w:val="19"/>
              </w:rPr>
              <w:t>:</w:t>
            </w:r>
          </w:p>
        </w:tc>
      </w:tr>
      <w:tr w:rsidR="003635A3" w:rsidRPr="00B50FF9" w14:paraId="64D0710B" w14:textId="77777777" w:rsidTr="005E666C">
        <w:trPr>
          <w:trHeight w:val="2428"/>
          <w:jc w:val="center"/>
        </w:trPr>
        <w:tc>
          <w:tcPr>
            <w:tcW w:w="9747" w:type="dxa"/>
            <w:gridSpan w:val="5"/>
          </w:tcPr>
          <w:p w14:paraId="4FCC1F0F" w14:textId="77777777" w:rsidR="003635A3" w:rsidRPr="00B50FF9" w:rsidRDefault="003635A3" w:rsidP="00EA7242">
            <w:pPr>
              <w:rPr>
                <w:rFonts w:ascii="Arial" w:hAnsi="Arial" w:cs="Arial"/>
                <w:sz w:val="19"/>
                <w:szCs w:val="19"/>
              </w:rPr>
            </w:pPr>
          </w:p>
        </w:tc>
      </w:tr>
      <w:tr w:rsidR="003635A3" w:rsidRPr="00B50FF9" w14:paraId="69C1DF50" w14:textId="77777777" w:rsidTr="00EA7242">
        <w:trPr>
          <w:jc w:val="center"/>
        </w:trPr>
        <w:tc>
          <w:tcPr>
            <w:tcW w:w="4306" w:type="dxa"/>
            <w:gridSpan w:val="3"/>
            <w:shd w:val="clear" w:color="auto" w:fill="B2A1C7" w:themeFill="accent4" w:themeFillTint="99"/>
          </w:tcPr>
          <w:p w14:paraId="55D16258" w14:textId="77777777" w:rsidR="003635A3" w:rsidRPr="00B50FF9" w:rsidRDefault="003635A3" w:rsidP="00EA7242">
            <w:pPr>
              <w:rPr>
                <w:rFonts w:ascii="Arial" w:hAnsi="Arial" w:cs="Arial"/>
                <w:sz w:val="19"/>
                <w:szCs w:val="19"/>
              </w:rPr>
            </w:pPr>
            <w:r w:rsidRPr="00B50FF9">
              <w:rPr>
                <w:rFonts w:ascii="Arial" w:hAnsi="Arial" w:cs="Arial"/>
                <w:sz w:val="19"/>
                <w:szCs w:val="19"/>
              </w:rPr>
              <w:t>Vypracoval (odborný hodnotiteľ č. 1)</w:t>
            </w:r>
            <w:r w:rsidRPr="00DF3171">
              <w:rPr>
                <w:vertAlign w:val="superscript"/>
              </w:rPr>
              <w:t xml:space="preserve"> </w:t>
            </w:r>
            <w:r w:rsidRPr="00DF3171">
              <w:rPr>
                <w:rFonts w:ascii="Arial" w:hAnsi="Arial" w:cs="Arial"/>
                <w:sz w:val="19"/>
                <w:szCs w:val="19"/>
                <w:vertAlign w:val="superscript"/>
              </w:rPr>
              <w:footnoteReference w:id="20"/>
            </w:r>
            <w:r w:rsidRPr="00B50FF9">
              <w:rPr>
                <w:rFonts w:ascii="Arial" w:hAnsi="Arial" w:cs="Arial"/>
                <w:sz w:val="19"/>
                <w:szCs w:val="19"/>
              </w:rPr>
              <w:t>:</w:t>
            </w:r>
          </w:p>
        </w:tc>
        <w:tc>
          <w:tcPr>
            <w:tcW w:w="5441" w:type="dxa"/>
            <w:gridSpan w:val="2"/>
            <w:shd w:val="clear" w:color="auto" w:fill="FFFFFF" w:themeFill="background1"/>
          </w:tcPr>
          <w:p w14:paraId="5CB6BEC8" w14:textId="77777777" w:rsidR="003635A3" w:rsidRPr="00B50FF9" w:rsidRDefault="003635A3" w:rsidP="00EA7242">
            <w:pPr>
              <w:rPr>
                <w:rFonts w:ascii="Arial" w:hAnsi="Arial" w:cs="Arial"/>
                <w:sz w:val="19"/>
                <w:szCs w:val="19"/>
              </w:rPr>
            </w:pPr>
          </w:p>
        </w:tc>
      </w:tr>
      <w:tr w:rsidR="003635A3" w:rsidRPr="00B50FF9" w14:paraId="68E73088" w14:textId="77777777" w:rsidTr="00EA7242">
        <w:trPr>
          <w:jc w:val="center"/>
        </w:trPr>
        <w:tc>
          <w:tcPr>
            <w:tcW w:w="4306" w:type="dxa"/>
            <w:gridSpan w:val="3"/>
            <w:shd w:val="clear" w:color="auto" w:fill="B2A1C7" w:themeFill="accent4" w:themeFillTint="99"/>
          </w:tcPr>
          <w:p w14:paraId="4DA0E60A" w14:textId="77777777" w:rsidR="003635A3" w:rsidRPr="00B50FF9" w:rsidRDefault="003635A3" w:rsidP="00EA7242">
            <w:pPr>
              <w:rPr>
                <w:rFonts w:ascii="Arial" w:hAnsi="Arial" w:cs="Arial"/>
                <w:sz w:val="19"/>
                <w:szCs w:val="19"/>
              </w:rPr>
            </w:pPr>
            <w:r w:rsidRPr="00B50FF9">
              <w:rPr>
                <w:rFonts w:ascii="Arial" w:hAnsi="Arial" w:cs="Arial"/>
                <w:sz w:val="19"/>
                <w:szCs w:val="19"/>
              </w:rPr>
              <w:t>Dátum:</w:t>
            </w:r>
          </w:p>
        </w:tc>
        <w:tc>
          <w:tcPr>
            <w:tcW w:w="5441" w:type="dxa"/>
            <w:gridSpan w:val="2"/>
            <w:shd w:val="clear" w:color="auto" w:fill="FFFFFF" w:themeFill="background1"/>
          </w:tcPr>
          <w:p w14:paraId="30A5EFA4" w14:textId="77777777" w:rsidR="003635A3" w:rsidRPr="00B50FF9" w:rsidRDefault="003635A3" w:rsidP="00EA7242">
            <w:pPr>
              <w:rPr>
                <w:rFonts w:ascii="Arial" w:hAnsi="Arial" w:cs="Arial"/>
                <w:sz w:val="19"/>
                <w:szCs w:val="19"/>
              </w:rPr>
            </w:pPr>
          </w:p>
        </w:tc>
      </w:tr>
      <w:tr w:rsidR="003635A3" w:rsidRPr="00B50FF9" w14:paraId="6E03AAB3" w14:textId="77777777" w:rsidTr="007D14C3">
        <w:trPr>
          <w:jc w:val="center"/>
        </w:trPr>
        <w:tc>
          <w:tcPr>
            <w:tcW w:w="4306" w:type="dxa"/>
            <w:gridSpan w:val="3"/>
            <w:tcBorders>
              <w:bottom w:val="single" w:sz="4" w:space="0" w:color="auto"/>
            </w:tcBorders>
            <w:shd w:val="clear" w:color="auto" w:fill="B2A1C7" w:themeFill="accent4" w:themeFillTint="99"/>
          </w:tcPr>
          <w:p w14:paraId="083DB5F7" w14:textId="77777777" w:rsidR="003635A3" w:rsidRPr="00B50FF9" w:rsidRDefault="003635A3" w:rsidP="00EA7242">
            <w:pPr>
              <w:rPr>
                <w:rFonts w:ascii="Arial" w:hAnsi="Arial" w:cs="Arial"/>
                <w:sz w:val="19"/>
                <w:szCs w:val="19"/>
              </w:rPr>
            </w:pPr>
            <w:r w:rsidRPr="00B50FF9">
              <w:rPr>
                <w:rFonts w:ascii="Arial" w:hAnsi="Arial" w:cs="Arial"/>
                <w:sz w:val="19"/>
                <w:szCs w:val="19"/>
              </w:rPr>
              <w:t>Podpis:</w:t>
            </w:r>
          </w:p>
        </w:tc>
        <w:tc>
          <w:tcPr>
            <w:tcW w:w="5441" w:type="dxa"/>
            <w:gridSpan w:val="2"/>
            <w:tcBorders>
              <w:bottom w:val="single" w:sz="4" w:space="0" w:color="auto"/>
            </w:tcBorders>
            <w:shd w:val="clear" w:color="auto" w:fill="FFFFFF" w:themeFill="background1"/>
          </w:tcPr>
          <w:p w14:paraId="427A6F11" w14:textId="77777777" w:rsidR="003635A3" w:rsidRPr="00B50FF9" w:rsidRDefault="003635A3" w:rsidP="00EA7242">
            <w:pPr>
              <w:rPr>
                <w:rFonts w:ascii="Arial" w:hAnsi="Arial" w:cs="Arial"/>
                <w:sz w:val="19"/>
                <w:szCs w:val="19"/>
              </w:rPr>
            </w:pPr>
          </w:p>
        </w:tc>
      </w:tr>
    </w:tbl>
    <w:p w14:paraId="008FF97E" w14:textId="77777777" w:rsidR="003635A3" w:rsidRPr="00FD028A" w:rsidRDefault="003635A3" w:rsidP="00A66794"/>
    <w:sectPr w:rsidR="003635A3" w:rsidRPr="00FD028A" w:rsidSect="00C571C4">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2C7CBF" w14:textId="77777777" w:rsidR="00B1574D" w:rsidRDefault="00B1574D" w:rsidP="009B44B8">
      <w:pPr>
        <w:spacing w:after="0" w:line="240" w:lineRule="auto"/>
      </w:pPr>
      <w:r>
        <w:separator/>
      </w:r>
    </w:p>
  </w:endnote>
  <w:endnote w:type="continuationSeparator" w:id="0">
    <w:p w14:paraId="23AC7BC4" w14:textId="77777777" w:rsidR="00B1574D" w:rsidRDefault="00B1574D"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07CA9C" w14:textId="77777777" w:rsidR="00D23E06" w:rsidRDefault="00D23E06">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A6C63" w14:textId="77777777" w:rsidR="007E7961" w:rsidRDefault="007E7961" w:rsidP="007E7961">
    <w:pPr>
      <w:pStyle w:val="Pta"/>
      <w:jc w:val="right"/>
    </w:pPr>
    <w:r w:rsidRPr="00627EA3">
      <w:rPr>
        <w:noProof/>
      </w:rPr>
      <mc:AlternateContent>
        <mc:Choice Requires="wps">
          <w:drawing>
            <wp:anchor distT="0" distB="0" distL="114300" distR="114300" simplePos="0" relativeHeight="251661312" behindDoc="0" locked="0" layoutInCell="1" allowOverlap="1" wp14:anchorId="129A6C69" wp14:editId="129A6C6A">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39272BE5" id="Rovná spojnica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r>
      <w:t xml:space="preserve"> </w:t>
    </w:r>
  </w:p>
  <w:p w14:paraId="129A6C64" w14:textId="0B0AACAB" w:rsidR="007E7961" w:rsidRDefault="007E7961" w:rsidP="007E7961">
    <w:pPr>
      <w:pStyle w:val="Pta"/>
      <w:jc w:val="right"/>
    </w:pP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D23E06">
          <w:rPr>
            <w:noProof/>
          </w:rPr>
          <w:t>5</w:t>
        </w:r>
        <w:r>
          <w:fldChar w:fldCharType="end"/>
        </w:r>
      </w:sdtContent>
    </w:sdt>
  </w:p>
  <w:p w14:paraId="129A6C65" w14:textId="77777777" w:rsidR="007E7961" w:rsidRDefault="007E7961">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DADDC6" w14:textId="4BA37360" w:rsidR="00224E54" w:rsidRPr="00031CA2" w:rsidRDefault="00031CA2" w:rsidP="00031CA2">
    <w:pPr>
      <w:pStyle w:val="Pta"/>
      <w:jc w:val="center"/>
    </w:pPr>
    <w:r>
      <w:rPr>
        <w:i/>
        <w:sz w:val="20"/>
        <w:szCs w:val="20"/>
      </w:rPr>
      <w:t xml:space="preserve">Platnosť: </w:t>
    </w:r>
    <w:del w:id="4" w:author="Miruška Hrabčáková" w:date="2017-11-03T12:45:00Z">
      <w:r w:rsidR="007D14C3" w:rsidDel="00D23E06">
        <w:rPr>
          <w:i/>
          <w:sz w:val="20"/>
          <w:szCs w:val="20"/>
        </w:rPr>
        <w:delText>31</w:delText>
      </w:r>
    </w:del>
    <w:ins w:id="5" w:author="Miruška Hrabčáková" w:date="2017-11-03T12:45:00Z">
      <w:r w:rsidR="00D23E06">
        <w:rPr>
          <w:i/>
          <w:sz w:val="20"/>
          <w:szCs w:val="20"/>
        </w:rPr>
        <w:t>06</w:t>
      </w:r>
    </w:ins>
    <w:r w:rsidR="00DF3171">
      <w:rPr>
        <w:i/>
        <w:sz w:val="20"/>
        <w:szCs w:val="20"/>
      </w:rPr>
      <w:t>.</w:t>
    </w:r>
    <w:del w:id="6" w:author="Miruška Hrabčáková" w:date="2017-11-03T12:45:00Z">
      <w:r w:rsidR="007D14C3" w:rsidDel="00D23E06">
        <w:rPr>
          <w:i/>
          <w:sz w:val="20"/>
          <w:szCs w:val="20"/>
        </w:rPr>
        <w:delText>08</w:delText>
      </w:r>
    </w:del>
    <w:ins w:id="7" w:author="Miruška Hrabčáková" w:date="2017-11-03T12:45:00Z">
      <w:r w:rsidR="00D23E06">
        <w:rPr>
          <w:i/>
          <w:sz w:val="20"/>
          <w:szCs w:val="20"/>
        </w:rPr>
        <w:t>11</w:t>
      </w:r>
    </w:ins>
    <w:r>
      <w:rPr>
        <w:i/>
        <w:sz w:val="20"/>
        <w:szCs w:val="20"/>
      </w:rPr>
      <w:t>.</w:t>
    </w:r>
    <w:r w:rsidR="007D14C3">
      <w:rPr>
        <w:i/>
        <w:sz w:val="20"/>
        <w:szCs w:val="20"/>
      </w:rPr>
      <w:t>2017</w:t>
    </w:r>
    <w:r>
      <w:rPr>
        <w:i/>
        <w:sz w:val="20"/>
        <w:szCs w:val="20"/>
      </w:rPr>
      <w:t xml:space="preserve">, účinnosť: </w:t>
    </w:r>
    <w:del w:id="8" w:author="Miruška Hrabčáková" w:date="2017-11-03T12:45:00Z">
      <w:r w:rsidR="007D14C3" w:rsidDel="00D23E06">
        <w:rPr>
          <w:i/>
          <w:sz w:val="20"/>
          <w:szCs w:val="20"/>
        </w:rPr>
        <w:delText>31</w:delText>
      </w:r>
    </w:del>
    <w:ins w:id="9" w:author="Miruška Hrabčáková" w:date="2017-11-03T12:45:00Z">
      <w:r w:rsidR="00D23E06">
        <w:rPr>
          <w:i/>
          <w:sz w:val="20"/>
          <w:szCs w:val="20"/>
        </w:rPr>
        <w:t>06</w:t>
      </w:r>
    </w:ins>
    <w:r w:rsidR="00DF3171">
      <w:rPr>
        <w:i/>
        <w:sz w:val="20"/>
        <w:szCs w:val="20"/>
      </w:rPr>
      <w:t>.</w:t>
    </w:r>
    <w:ins w:id="10" w:author="Miruška Hrabčáková" w:date="2017-11-03T12:45:00Z">
      <w:r w:rsidR="00D23E06">
        <w:rPr>
          <w:i/>
          <w:sz w:val="20"/>
          <w:szCs w:val="20"/>
        </w:rPr>
        <w:t>11</w:t>
      </w:r>
    </w:ins>
    <w:bookmarkStart w:id="11" w:name="_GoBack"/>
    <w:bookmarkEnd w:id="11"/>
    <w:del w:id="12" w:author="Miruška Hrabčáková" w:date="2017-11-03T12:45:00Z">
      <w:r w:rsidR="007D14C3" w:rsidDel="00D23E06">
        <w:rPr>
          <w:i/>
          <w:sz w:val="20"/>
          <w:szCs w:val="20"/>
        </w:rPr>
        <w:delText>08</w:delText>
      </w:r>
    </w:del>
    <w:r w:rsidR="00DF3171">
      <w:rPr>
        <w:i/>
        <w:sz w:val="20"/>
        <w:szCs w:val="20"/>
      </w:rPr>
      <w:t>.</w:t>
    </w:r>
    <w:r w:rsidR="007D14C3">
      <w:rPr>
        <w:i/>
        <w:sz w:val="20"/>
        <w:szCs w:val="20"/>
      </w:rPr>
      <w:t>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80539F" w14:textId="77777777" w:rsidR="00B1574D" w:rsidRDefault="00B1574D" w:rsidP="009B44B8">
      <w:pPr>
        <w:spacing w:after="0" w:line="240" w:lineRule="auto"/>
      </w:pPr>
      <w:r>
        <w:separator/>
      </w:r>
    </w:p>
  </w:footnote>
  <w:footnote w:type="continuationSeparator" w:id="0">
    <w:p w14:paraId="6D65E480" w14:textId="77777777" w:rsidR="00B1574D" w:rsidRDefault="00B1574D" w:rsidP="009B44B8">
      <w:pPr>
        <w:spacing w:after="0" w:line="240" w:lineRule="auto"/>
      </w:pPr>
      <w:r>
        <w:continuationSeparator/>
      </w:r>
    </w:p>
  </w:footnote>
  <w:footnote w:id="1">
    <w:p w14:paraId="129A6C6F" w14:textId="77777777" w:rsidR="003C141E" w:rsidRPr="0005646C" w:rsidRDefault="003C141E" w:rsidP="0005646C">
      <w:pPr>
        <w:pStyle w:val="Textpoznmkypodiarou"/>
        <w:jc w:val="both"/>
      </w:pPr>
      <w:r w:rsidRPr="0005646C">
        <w:rPr>
          <w:rStyle w:val="Odkaznapoznmkupodiarou"/>
        </w:rPr>
        <w:footnoteRef/>
      </w:r>
      <w:r w:rsidRPr="0005646C">
        <w:t xml:space="preserve"> </w:t>
      </w:r>
      <w:r w:rsidRPr="00A66794">
        <w:t xml:space="preserve">Pre projektové zámery RO </w:t>
      </w:r>
      <w:r w:rsidR="009E7FE9">
        <w:t>použije</w:t>
      </w:r>
      <w:r w:rsidRPr="00A66794">
        <w:t xml:space="preserve"> hodnotiaci hárok primerane, s ohľadom na kritériá pre posúdenie projektových zámerov definované vo výzve na predkladanie projektových zámerov.</w:t>
      </w:r>
      <w:r w:rsidR="00996C64">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00996C64" w:rsidRPr="00996C64">
        <w:t xml:space="preserve"> samostatnú a neoddeliteľnú prílohu </w:t>
      </w:r>
      <w:r w:rsidR="00996C64">
        <w:t>obsahujúcu relevantné údaje, s jasným označením časti/častí dokumentu, na ktoré sa príloha vzťahuje.</w:t>
      </w:r>
    </w:p>
  </w:footnote>
  <w:footnote w:id="2">
    <w:p w14:paraId="129A6C70" w14:textId="77777777" w:rsidR="0083042E" w:rsidRPr="0005646C" w:rsidRDefault="0083042E" w:rsidP="0005646C">
      <w:pPr>
        <w:pStyle w:val="Textpoznmkypodiarou"/>
        <w:jc w:val="both"/>
      </w:pPr>
      <w:r w:rsidRPr="0005646C">
        <w:rPr>
          <w:rStyle w:val="Odkaznapoznmkupodiarou"/>
        </w:rPr>
        <w:footnoteRef/>
      </w:r>
      <w:r w:rsidRPr="0005646C">
        <w:t xml:space="preserve"> </w:t>
      </w:r>
      <w:r w:rsidR="009E7FE9">
        <w:t>Kapitola 2.4.3.2</w:t>
      </w:r>
      <w:r w:rsidR="00F0092F" w:rsidRPr="00A66794">
        <w:t xml:space="preserve"> ods.</w:t>
      </w:r>
      <w:r w:rsidRPr="00A66794">
        <w:t xml:space="preserve"> 1 Systému riadenia EŠIF</w:t>
      </w:r>
      <w:r w:rsidR="009E7FE9">
        <w:t>.</w:t>
      </w:r>
    </w:p>
  </w:footnote>
  <w:footnote w:id="3">
    <w:p w14:paraId="129A6C71" w14:textId="4187C1B2" w:rsidR="006647CF" w:rsidRPr="0005646C" w:rsidRDefault="006647CF" w:rsidP="0005646C">
      <w:pPr>
        <w:pStyle w:val="Textpoznmkypodiarou"/>
        <w:jc w:val="both"/>
      </w:pPr>
      <w:r w:rsidRPr="0005646C">
        <w:rPr>
          <w:rStyle w:val="Odkaznapoznmkupodiarou"/>
        </w:rPr>
        <w:footnoteRef/>
      </w:r>
      <w:r w:rsidRPr="0005646C">
        <w:t xml:space="preserve"> </w:t>
      </w:r>
      <w:r w:rsidR="00E55862" w:rsidRPr="0005646C">
        <w:t xml:space="preserve">Udelenie hodnoty ,,0“ znamená nesplnenie vylučujúceho hodnotiaceho kritéria a teda nesplnenie podmienky poskytnutia príspevku, </w:t>
      </w:r>
      <w:proofErr w:type="spellStart"/>
      <w:r w:rsidR="00E55862" w:rsidRPr="0005646C">
        <w:t>t.j</w:t>
      </w:r>
      <w:proofErr w:type="spellEnd"/>
      <w:r w:rsidR="00E55862" w:rsidRPr="0005646C">
        <w:t>. nesplnen</w:t>
      </w:r>
      <w:r w:rsidR="00D360BA">
        <w:t>ie kritérií na výber projektov.</w:t>
      </w:r>
    </w:p>
  </w:footnote>
  <w:footnote w:id="4">
    <w:p w14:paraId="129A6C72" w14:textId="77777777" w:rsidR="00695365" w:rsidRPr="0005646C" w:rsidRDefault="00695365" w:rsidP="00A66794">
      <w:pPr>
        <w:pStyle w:val="Textpoznmkypodiarou"/>
        <w:jc w:val="both"/>
      </w:pPr>
      <w:r w:rsidRPr="0005646C">
        <w:rPr>
          <w:rStyle w:val="Odkaznapoznmkupodiarou"/>
        </w:rPr>
        <w:footnoteRef/>
      </w:r>
      <w:r w:rsidRPr="0005646C">
        <w:t xml:space="preserve"> </w:t>
      </w:r>
      <w:r w:rsidRPr="0005646C">
        <w:t>Vyžaduje sa slovný popis dôvodov vyhodnotenia konkrétneho kritéria zo strany odborných hodnotiteľov</w:t>
      </w:r>
      <w:r w:rsidR="009E7FE9">
        <w:t>.</w:t>
      </w:r>
    </w:p>
  </w:footnote>
  <w:footnote w:id="5">
    <w:p w14:paraId="129A6C73" w14:textId="77777777" w:rsidR="000D39BE" w:rsidRPr="0005646C" w:rsidRDefault="000D39BE" w:rsidP="0005646C">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rsidR="00A66794">
        <w:t>ch</w:t>
      </w:r>
      <w:r w:rsidRPr="00A66794">
        <w:t xml:space="preserve"> kritérií zabezpečené tretím odborným hodnotiteľom</w:t>
      </w:r>
      <w:r w:rsidR="009E7FE9">
        <w:t>.</w:t>
      </w:r>
    </w:p>
  </w:footnote>
  <w:footnote w:id="6">
    <w:p w14:paraId="129A6C74" w14:textId="77777777" w:rsidR="00762D03" w:rsidRPr="0005646C" w:rsidRDefault="00762D03" w:rsidP="0005646C">
      <w:pPr>
        <w:pStyle w:val="Textpoznmkypodiarou"/>
        <w:jc w:val="both"/>
      </w:pPr>
      <w:r w:rsidRPr="0005646C">
        <w:rPr>
          <w:rStyle w:val="Odkaznapoznmkupodiarou"/>
        </w:rPr>
        <w:footnoteRef/>
      </w:r>
      <w:r w:rsidRPr="0005646C">
        <w:t xml:space="preserve"> </w:t>
      </w:r>
      <w:r w:rsidRPr="00A66794">
        <w:t>Pôvodná výška NFP žiadaná žiadateľom v</w:t>
      </w:r>
      <w:r w:rsidR="009E7FE9">
        <w:t> </w:t>
      </w:r>
      <w:r w:rsidRPr="00A66794">
        <w:t>ŽoNFP</w:t>
      </w:r>
      <w:r w:rsidR="009E7FE9">
        <w:t>.</w:t>
      </w:r>
    </w:p>
  </w:footnote>
  <w:footnote w:id="7">
    <w:p w14:paraId="129A6C75" w14:textId="77777777" w:rsidR="00814754" w:rsidRPr="0005646C" w:rsidDel="0089051E" w:rsidRDefault="00814754" w:rsidP="0005646C">
      <w:pPr>
        <w:pStyle w:val="Textpoznmkypodiarou"/>
        <w:jc w:val="both"/>
        <w:rPr>
          <w:del w:id="1" w:author="Milan Matovič" w:date="2017-10-31T14:26:00Z"/>
        </w:rPr>
      </w:pPr>
      <w:del w:id="2" w:author="Milan Matovič" w:date="2017-10-31T14:26:00Z">
        <w:r w:rsidRPr="0005646C" w:rsidDel="0089051E">
          <w:rPr>
            <w:rStyle w:val="Odkaznapoznmkupodiarou"/>
          </w:rPr>
          <w:footnoteRef/>
        </w:r>
        <w:r w:rsidRPr="0005646C" w:rsidDel="0089051E">
          <w:delText xml:space="preserve"> </w:delText>
        </w:r>
        <w:r w:rsidRPr="00A66794" w:rsidDel="0089051E">
          <w:delText>Vychádza z posúdenia oprávnenosti výdavkov v rámci administratívneho overovania (ak je identifikácia neoprávnených výdavkov aj súčasťou tejto fázy konania o ŽoNFP) a v rámci odborného hodnotenia v zmysle inštrukcie pre výkon odborného hodnotenia</w:delText>
        </w:r>
        <w:r w:rsidR="009E7FE9" w:rsidDel="0089051E">
          <w:delText>.</w:delText>
        </w:r>
      </w:del>
    </w:p>
  </w:footnote>
  <w:footnote w:id="8">
    <w:p w14:paraId="129A6C76" w14:textId="1BE927CC" w:rsidR="00814754" w:rsidRPr="00A66794" w:rsidRDefault="00814754" w:rsidP="0005646C">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w:t>
      </w:r>
      <w:r w:rsidR="00E55862" w:rsidRPr="00A66794">
        <w:t xml:space="preserve"> a</w:t>
      </w:r>
      <w:r w:rsidR="009E7FE9">
        <w:t> </w:t>
      </w:r>
      <w:r w:rsidR="00E55862" w:rsidRPr="00A66794">
        <w:t>odôvodnenia</w:t>
      </w:r>
      <w:r w:rsidR="009E7FE9">
        <w:t>.</w:t>
      </w:r>
      <w:ins w:id="3" w:author="Milan Matovič" w:date="2017-10-31T14:27:00Z">
        <w:r w:rsidR="0089051E" w:rsidRPr="0089051E">
          <w:t xml:space="preserve"> </w:t>
        </w:r>
        <w:r w:rsidR="0089051E">
          <w:t>V prípade relevantnosti je posúdená tiež oprávnenosť výdavkov, zrealizovaných pred predložením ŽoNFP (oprávnenosť sa posudzuje na základe popisu oprávnených výdavkov v ŽoNFP).</w:t>
        </w:r>
      </w:ins>
    </w:p>
  </w:footnote>
  <w:footnote w:id="9">
    <w:p w14:paraId="5E750E66" w14:textId="77777777" w:rsidR="00DF3171" w:rsidRDefault="00DF3171" w:rsidP="00DF3171">
      <w:pPr>
        <w:pStyle w:val="Textpoznmkypodiarou"/>
      </w:pPr>
      <w:r>
        <w:rPr>
          <w:rStyle w:val="Odkaznapoznmkupodiarou"/>
        </w:rPr>
        <w:footnoteRef/>
      </w:r>
      <w:r>
        <w:t xml:space="preserve"> </w:t>
      </w:r>
      <w:r>
        <w:t>Uviesť meno a priezvisko.</w:t>
      </w:r>
    </w:p>
  </w:footnote>
  <w:footnote w:id="10">
    <w:p w14:paraId="7D5ACED4" w14:textId="77777777" w:rsidR="00DF3171" w:rsidRPr="00D52730" w:rsidRDefault="00DF3171" w:rsidP="00DF3171">
      <w:pPr>
        <w:pStyle w:val="Textpoznmkypodiarou"/>
      </w:pPr>
      <w:r w:rsidRPr="00E467C9">
        <w:rPr>
          <w:rStyle w:val="Odkaznapoznmkupodiarou"/>
        </w:rPr>
        <w:footnoteRef/>
      </w:r>
      <w:r w:rsidRPr="00E467C9">
        <w:t xml:space="preserve"> </w:t>
      </w:r>
      <w:r w:rsidRPr="00E467C9">
        <w:t>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1">
    <w:p w14:paraId="1FBDA02A" w14:textId="77777777" w:rsidR="00DF3171" w:rsidRDefault="00DF3171" w:rsidP="00DF3171">
      <w:pPr>
        <w:pStyle w:val="Textpoznmkypodiarou"/>
      </w:pPr>
      <w:r>
        <w:rPr>
          <w:rStyle w:val="Odkaznapoznmkupodiarou"/>
        </w:rPr>
        <w:footnoteRef/>
      </w:r>
      <w:r>
        <w:t xml:space="preserve"> </w:t>
      </w:r>
      <w:r>
        <w:t>Uviesť meno a priezvisko.</w:t>
      </w:r>
    </w:p>
  </w:footnote>
  <w:footnote w:id="12">
    <w:p w14:paraId="4F19AD70" w14:textId="7C5D0C86" w:rsidR="00664D1C" w:rsidRDefault="00664D1C">
      <w:pPr>
        <w:pStyle w:val="Textpoznmkypodiarou"/>
      </w:pPr>
      <w:r>
        <w:rPr>
          <w:rStyle w:val="Odkaznapoznmkupodiarou"/>
        </w:rPr>
        <w:footnoteRef/>
      </w:r>
      <w:r>
        <w:t xml:space="preserve"> </w:t>
      </w:r>
    </w:p>
  </w:footnote>
  <w:footnote w:id="13">
    <w:p w14:paraId="21856FA2" w14:textId="77777777" w:rsidR="00DF3171" w:rsidRDefault="00DF3171" w:rsidP="00DF3171">
      <w:pPr>
        <w:pStyle w:val="Textpoznmkypodiarou"/>
      </w:pPr>
      <w:r>
        <w:rPr>
          <w:rStyle w:val="Odkaznapoznmkupodiarou"/>
        </w:rPr>
        <w:footnoteRef/>
      </w:r>
      <w:r>
        <w:t xml:space="preserve"> </w:t>
      </w:r>
      <w:r>
        <w:t>Uviesť meno a priezvisko.</w:t>
      </w:r>
    </w:p>
  </w:footnote>
  <w:footnote w:id="14">
    <w:p w14:paraId="1718598B" w14:textId="77777777" w:rsidR="00DF3171" w:rsidRDefault="00DF3171" w:rsidP="00DF3171">
      <w:pPr>
        <w:pStyle w:val="Textpoznmkypodiarou"/>
        <w:jc w:val="both"/>
      </w:pPr>
      <w:r w:rsidRPr="0005646C">
        <w:rPr>
          <w:rStyle w:val="Odkaznapoznmkupodiarou"/>
        </w:rPr>
        <w:footnoteRef/>
      </w:r>
      <w:r w:rsidRPr="0005646C">
        <w:t xml:space="preserve"> </w:t>
      </w:r>
      <w:r w:rsidRPr="0005646C">
        <w:t xml:space="preserve">Princíp 4 očí </w:t>
      </w:r>
      <w:r>
        <w:t xml:space="preserve">musí byť </w:t>
      </w:r>
      <w:r w:rsidRPr="0005646C">
        <w:t xml:space="preserve"> zabezpečený </w:t>
      </w:r>
      <w:r>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5">
    <w:p w14:paraId="129A6C77" w14:textId="03705229" w:rsidR="00814754" w:rsidRPr="0005646C" w:rsidRDefault="00814754" w:rsidP="0005646C">
      <w:pPr>
        <w:pStyle w:val="Textpoznmkypodiarou"/>
        <w:jc w:val="both"/>
      </w:pPr>
      <w:r w:rsidRPr="0005646C">
        <w:rPr>
          <w:rStyle w:val="Odkaznapoznmkupodiarou"/>
        </w:rPr>
        <w:footnoteRef/>
      </w:r>
      <w:r w:rsidRPr="0005646C">
        <w:t xml:space="preserve"> </w:t>
      </w:r>
      <w:r w:rsidR="00A80A00">
        <w:t>Časť hodnotiaceho hárku je relevantn</w:t>
      </w:r>
      <w:r w:rsidR="00D360BA">
        <w:t>á</w:t>
      </w:r>
      <w:r w:rsidR="00A80A00">
        <w:t xml:space="preserve"> iba v prípade vypĺňania hodnotiaceho hárku v ITMS2014+. </w:t>
      </w:r>
      <w:r w:rsidR="00E55862" w:rsidRPr="00A66794">
        <w:t>Vypĺňa sa v prípade, ak je zadaním výsledkov odborného hodnotenia do ITMS 2014+ poverený zamestnanec RO, ktorý nie je odborným hodnotiteľom ŽoNFP</w:t>
      </w:r>
      <w:r w:rsidR="00A80A00">
        <w:t>.</w:t>
      </w:r>
    </w:p>
  </w:footnote>
  <w:footnote w:id="16">
    <w:p w14:paraId="129A6C78" w14:textId="2D0ABA7D" w:rsidR="004841E3" w:rsidRDefault="004841E3" w:rsidP="00A66794">
      <w:pPr>
        <w:pStyle w:val="Textpoznmkypodiarou"/>
        <w:jc w:val="both"/>
      </w:pPr>
      <w:r w:rsidRPr="0005646C">
        <w:rPr>
          <w:rStyle w:val="Odkaznapoznmkupodiarou"/>
        </w:rPr>
        <w:footnoteRef/>
      </w:r>
      <w:r w:rsidRPr="0005646C">
        <w:t xml:space="preserve"> </w:t>
      </w:r>
      <w:r w:rsidRPr="0005646C">
        <w:t>Princíp 4 očí je zabezpečený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w:t>
      </w:r>
      <w:r w:rsidR="00DB1FDA">
        <w:t>í</w:t>
      </w:r>
      <w:r w:rsidRPr="0005646C">
        <w:t xml:space="preserve"> dodržiavať.</w:t>
      </w:r>
    </w:p>
  </w:footnote>
  <w:footnote w:id="17">
    <w:p w14:paraId="3A33B399" w14:textId="77777777" w:rsidR="007D14C3" w:rsidRPr="0005646C" w:rsidRDefault="007D14C3" w:rsidP="003635A3">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18">
    <w:p w14:paraId="2E73B8CA" w14:textId="36F945EC" w:rsidR="007D14C3" w:rsidRPr="0005646C" w:rsidRDefault="007D14C3" w:rsidP="003635A3">
      <w:pPr>
        <w:pStyle w:val="Textpoznmkypodiarou"/>
        <w:jc w:val="both"/>
      </w:pPr>
      <w:r w:rsidRPr="0005646C">
        <w:rPr>
          <w:rStyle w:val="Odkaznapoznmkupodiarou"/>
        </w:rPr>
        <w:footnoteRef/>
      </w:r>
      <w:r w:rsidRPr="0005646C">
        <w:t xml:space="preserve"> </w:t>
      </w:r>
      <w:r w:rsidRPr="0005646C">
        <w:t xml:space="preserve">Vyžaduje sa slovný opis </w:t>
      </w:r>
      <w:r>
        <w:t>prezentujúci názor odborného hodnotiteľa v rámci</w:t>
      </w:r>
      <w:r w:rsidRPr="0005646C">
        <w:t xml:space="preserve"> vyhodnotenia konkrétneho kritéria</w:t>
      </w:r>
      <w:r>
        <w:t>.</w:t>
      </w:r>
    </w:p>
  </w:footnote>
  <w:footnote w:id="19">
    <w:p w14:paraId="2884FC52" w14:textId="05C5B888" w:rsidR="003635A3" w:rsidRPr="0005646C" w:rsidRDefault="003635A3" w:rsidP="003635A3">
      <w:pPr>
        <w:pStyle w:val="Textpoznmkypodiarou"/>
        <w:jc w:val="both"/>
      </w:pPr>
      <w:r w:rsidRPr="0005646C">
        <w:rPr>
          <w:rStyle w:val="Odkaznapoznmkupodiarou"/>
        </w:rPr>
        <w:footnoteRef/>
      </w:r>
      <w:r w:rsidR="007D14C3">
        <w:t>Uvedené pole s</w:t>
      </w:r>
      <w:r w:rsidR="007D14C3" w:rsidRPr="00A66794">
        <w:t xml:space="preserve">lúži najmä na zaznamenanie </w:t>
      </w:r>
      <w:r w:rsidR="007D14C3">
        <w:t>individuálneho názoru odborného hodnotiteľa na celkovú kvalitu predloženej Žiadosti o NFP.</w:t>
      </w:r>
    </w:p>
  </w:footnote>
  <w:footnote w:id="20">
    <w:p w14:paraId="52B34853" w14:textId="77777777" w:rsidR="003635A3" w:rsidRDefault="003635A3" w:rsidP="003635A3">
      <w:pPr>
        <w:pStyle w:val="Textpoznmkypodiarou"/>
      </w:pPr>
      <w:r>
        <w:rPr>
          <w:rStyle w:val="Odkaznapoznmkupodiarou"/>
        </w:rPr>
        <w:footnoteRef/>
      </w:r>
      <w:r>
        <w:t xml:space="preserve"> </w:t>
      </w:r>
      <w:r>
        <w:t>Uviesť meno a priezvisko.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D5ABF8" w14:textId="77777777" w:rsidR="00D23E06" w:rsidRDefault="00D23E06">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A6C60" w14:textId="77777777" w:rsidR="007E7961" w:rsidRDefault="007E7961" w:rsidP="007E7961">
    <w:pPr>
      <w:pStyle w:val="Hlavika"/>
    </w:pPr>
    <w:r>
      <w:rPr>
        <w:noProof/>
      </w:rPr>
      <mc:AlternateContent>
        <mc:Choice Requires="wps">
          <w:drawing>
            <wp:anchor distT="0" distB="0" distL="114300" distR="114300" simplePos="0" relativeHeight="251659264" behindDoc="0" locked="0" layoutInCell="1" allowOverlap="1" wp14:anchorId="129A6C67" wp14:editId="129A6C68">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7222D3D5" id="Rovná spojnica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p w14:paraId="129A6C61" w14:textId="21C3E27F" w:rsidR="007E7961" w:rsidRDefault="007E7961" w:rsidP="00A66794">
    <w:pPr>
      <w:pStyle w:val="Hlavika"/>
      <w:jc w:val="right"/>
    </w:pPr>
  </w:p>
  <w:p w14:paraId="129A6C62" w14:textId="77777777" w:rsidR="00977107" w:rsidRDefault="0097710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CE926" w14:textId="77777777" w:rsidR="00224E54" w:rsidRDefault="00224E54" w:rsidP="00224E54">
    <w:pPr>
      <w:pStyle w:val="Hlavika"/>
      <w:jc w:val="center"/>
    </w:pPr>
    <w:r w:rsidRPr="007314CA">
      <w:rPr>
        <w:rFonts w:eastAsia="Times New Roman" w:cs="Times New Roman"/>
        <w:noProof/>
        <w:sz w:val="20"/>
        <w:szCs w:val="20"/>
      </w:rPr>
      <w:drawing>
        <wp:inline distT="0" distB="0" distL="0" distR="0" wp14:anchorId="643A8CA0" wp14:editId="3531CADD">
          <wp:extent cx="4564800" cy="777600"/>
          <wp:effectExtent l="0" t="0" r="0" b="0"/>
          <wp:docPr id="3" name="Obrázok 3"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129A6C66" w14:textId="799F5DD1" w:rsidR="007E7961" w:rsidRPr="00224E54" w:rsidRDefault="00224E54" w:rsidP="00224E54">
    <w:pPr>
      <w:pStyle w:val="Hlavika"/>
      <w:jc w:val="right"/>
      <w:rPr>
        <w:i/>
        <w:sz w:val="20"/>
        <w:szCs w:val="20"/>
      </w:rPr>
    </w:pPr>
    <w:r w:rsidRPr="007314CA">
      <w:rPr>
        <w:i/>
        <w:sz w:val="20"/>
        <w:szCs w:val="20"/>
      </w:rPr>
      <w:t>Príloha č. 1</w:t>
    </w:r>
    <w:r>
      <w:rPr>
        <w:i/>
        <w:sz w:val="20"/>
        <w:szCs w:val="20"/>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lan Matovič">
    <w15:presenceInfo w15:providerId="None" w15:userId="Milan Matovič"/>
  </w15:person>
  <w15:person w15:author="Miruška Hrabčáková">
    <w15:presenceInfo w15:providerId="None" w15:userId="Miruška Hrabčá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31CA2"/>
    <w:rsid w:val="0004578B"/>
    <w:rsid w:val="00055EFA"/>
    <w:rsid w:val="0005646C"/>
    <w:rsid w:val="000614E5"/>
    <w:rsid w:val="00062525"/>
    <w:rsid w:val="00071B7E"/>
    <w:rsid w:val="000868B3"/>
    <w:rsid w:val="000D39BE"/>
    <w:rsid w:val="000E371D"/>
    <w:rsid w:val="000F2FC1"/>
    <w:rsid w:val="00105536"/>
    <w:rsid w:val="0010760D"/>
    <w:rsid w:val="00154F86"/>
    <w:rsid w:val="00187DAA"/>
    <w:rsid w:val="00197F85"/>
    <w:rsid w:val="0022265F"/>
    <w:rsid w:val="00224E54"/>
    <w:rsid w:val="0024799D"/>
    <w:rsid w:val="00285341"/>
    <w:rsid w:val="002B480E"/>
    <w:rsid w:val="002B60FE"/>
    <w:rsid w:val="002C04D6"/>
    <w:rsid w:val="002C2724"/>
    <w:rsid w:val="002E3020"/>
    <w:rsid w:val="003377A7"/>
    <w:rsid w:val="003413E7"/>
    <w:rsid w:val="003635A3"/>
    <w:rsid w:val="00375C44"/>
    <w:rsid w:val="0039576A"/>
    <w:rsid w:val="003A5C6F"/>
    <w:rsid w:val="003B18B0"/>
    <w:rsid w:val="003C141E"/>
    <w:rsid w:val="004072C4"/>
    <w:rsid w:val="00440BE5"/>
    <w:rsid w:val="00482209"/>
    <w:rsid w:val="004841E3"/>
    <w:rsid w:val="004D176E"/>
    <w:rsid w:val="00517659"/>
    <w:rsid w:val="00566ADB"/>
    <w:rsid w:val="00576E70"/>
    <w:rsid w:val="00597067"/>
    <w:rsid w:val="005B1E08"/>
    <w:rsid w:val="005C7F16"/>
    <w:rsid w:val="005D16C2"/>
    <w:rsid w:val="005E666C"/>
    <w:rsid w:val="006267ED"/>
    <w:rsid w:val="006300A5"/>
    <w:rsid w:val="0063252F"/>
    <w:rsid w:val="00640198"/>
    <w:rsid w:val="006426D5"/>
    <w:rsid w:val="00645C7C"/>
    <w:rsid w:val="006636D2"/>
    <w:rsid w:val="00663AAC"/>
    <w:rsid w:val="006647CF"/>
    <w:rsid w:val="00664D1C"/>
    <w:rsid w:val="006837C5"/>
    <w:rsid w:val="00695365"/>
    <w:rsid w:val="006A0FA0"/>
    <w:rsid w:val="006C21D0"/>
    <w:rsid w:val="006C2E72"/>
    <w:rsid w:val="00700482"/>
    <w:rsid w:val="00712F7D"/>
    <w:rsid w:val="00716BD5"/>
    <w:rsid w:val="00734B73"/>
    <w:rsid w:val="00762D03"/>
    <w:rsid w:val="007736B4"/>
    <w:rsid w:val="007921D0"/>
    <w:rsid w:val="007D14C3"/>
    <w:rsid w:val="007E30EF"/>
    <w:rsid w:val="007E7961"/>
    <w:rsid w:val="00814754"/>
    <w:rsid w:val="0083042E"/>
    <w:rsid w:val="0084329B"/>
    <w:rsid w:val="00860CE0"/>
    <w:rsid w:val="00871231"/>
    <w:rsid w:val="0089051E"/>
    <w:rsid w:val="008A7DBF"/>
    <w:rsid w:val="00944BAA"/>
    <w:rsid w:val="00965BFD"/>
    <w:rsid w:val="00977107"/>
    <w:rsid w:val="00981900"/>
    <w:rsid w:val="00990254"/>
    <w:rsid w:val="00996C64"/>
    <w:rsid w:val="009A709B"/>
    <w:rsid w:val="009A73BC"/>
    <w:rsid w:val="009B44B8"/>
    <w:rsid w:val="009C061B"/>
    <w:rsid w:val="009C3F80"/>
    <w:rsid w:val="009E7FE9"/>
    <w:rsid w:val="009F3D26"/>
    <w:rsid w:val="00A17D46"/>
    <w:rsid w:val="00A20F6F"/>
    <w:rsid w:val="00A5512E"/>
    <w:rsid w:val="00A601A7"/>
    <w:rsid w:val="00A634E1"/>
    <w:rsid w:val="00A64E0E"/>
    <w:rsid w:val="00A66794"/>
    <w:rsid w:val="00A72107"/>
    <w:rsid w:val="00A80A00"/>
    <w:rsid w:val="00A83B90"/>
    <w:rsid w:val="00A853A5"/>
    <w:rsid w:val="00A9035D"/>
    <w:rsid w:val="00A93A95"/>
    <w:rsid w:val="00AC0DA3"/>
    <w:rsid w:val="00AC1EFD"/>
    <w:rsid w:val="00AD14B0"/>
    <w:rsid w:val="00B1574D"/>
    <w:rsid w:val="00B2461A"/>
    <w:rsid w:val="00B50FF9"/>
    <w:rsid w:val="00B6172E"/>
    <w:rsid w:val="00B66F4A"/>
    <w:rsid w:val="00B81739"/>
    <w:rsid w:val="00B81782"/>
    <w:rsid w:val="00BB36E6"/>
    <w:rsid w:val="00BB4138"/>
    <w:rsid w:val="00BE319D"/>
    <w:rsid w:val="00BF2D3E"/>
    <w:rsid w:val="00C04AB1"/>
    <w:rsid w:val="00C571C4"/>
    <w:rsid w:val="00C64239"/>
    <w:rsid w:val="00C94A5B"/>
    <w:rsid w:val="00CA0B71"/>
    <w:rsid w:val="00CA39A3"/>
    <w:rsid w:val="00CC3D31"/>
    <w:rsid w:val="00CC7D70"/>
    <w:rsid w:val="00D0779C"/>
    <w:rsid w:val="00D14CF2"/>
    <w:rsid w:val="00D23E06"/>
    <w:rsid w:val="00D360BA"/>
    <w:rsid w:val="00D552A6"/>
    <w:rsid w:val="00D55FC5"/>
    <w:rsid w:val="00D579BA"/>
    <w:rsid w:val="00DB0734"/>
    <w:rsid w:val="00DB1FDA"/>
    <w:rsid w:val="00DB3D85"/>
    <w:rsid w:val="00DC3A27"/>
    <w:rsid w:val="00DD5CA5"/>
    <w:rsid w:val="00DF3171"/>
    <w:rsid w:val="00E32EBC"/>
    <w:rsid w:val="00E32FCA"/>
    <w:rsid w:val="00E55862"/>
    <w:rsid w:val="00ED45FB"/>
    <w:rsid w:val="00F0092F"/>
    <w:rsid w:val="00F12F08"/>
    <w:rsid w:val="00F13324"/>
    <w:rsid w:val="00F14034"/>
    <w:rsid w:val="00F147E9"/>
    <w:rsid w:val="00F72158"/>
    <w:rsid w:val="00F75162"/>
    <w:rsid w:val="00F84B30"/>
    <w:rsid w:val="00FC6412"/>
    <w:rsid w:val="00FD028A"/>
    <w:rsid w:val="00FF2E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29A6BBA"/>
  <w15:docId w15:val="{DF04441F-9D20-4802-B873-9066E7CF2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styleId="Zkladntext">
    <w:name w:val="Body Text"/>
    <w:basedOn w:val="Normlny"/>
    <w:link w:val="ZkladntextChar"/>
    <w:qFormat/>
    <w:rsid w:val="00DD5CA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DD5CA5"/>
    <w:rPr>
      <w:rFonts w:ascii="Times New Roman" w:eastAsia="Times New Roman" w:hAnsi="Times New Roman" w:cs="Times New Roman"/>
      <w:szCs w:val="20"/>
    </w:rPr>
  </w:style>
  <w:style w:type="paragraph" w:customStyle="1" w:styleId="Default">
    <w:name w:val="Default"/>
    <w:rsid w:val="00DD5CA5"/>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Normlnywebov">
    <w:name w:val="Normal (Web)"/>
    <w:basedOn w:val="Normlny"/>
    <w:uiPriority w:val="99"/>
    <w:unhideWhenUsed/>
    <w:rsid w:val="00B50FF9"/>
    <w:pPr>
      <w:spacing w:before="100" w:beforeAutospacing="1" w:after="100" w:afterAutospacing="1" w:line="240" w:lineRule="auto"/>
    </w:pPr>
    <w:rPr>
      <w:rFonts w:eastAsia="Times New Roman" w:cs="Times New Roman"/>
      <w:szCs w:val="24"/>
    </w:rPr>
  </w:style>
  <w:style w:type="paragraph" w:customStyle="1" w:styleId="TableParagraph">
    <w:name w:val="Table Paragraph"/>
    <w:rsid w:val="00D552A6"/>
    <w:pPr>
      <w:widowControl w:val="0"/>
      <w:spacing w:after="0" w:line="240" w:lineRule="auto"/>
    </w:pPr>
    <w:rPr>
      <w:rFonts w:ascii="Calibri" w:eastAsia="Calibri" w:hAnsi="Calibri" w:cs="Calibri"/>
      <w:color w:val="000000"/>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6377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9AAB4FA3E014B4A8E1B3C46433C02E2"/>
        <w:category>
          <w:name w:val="Všeobecné"/>
          <w:gallery w:val="placeholder"/>
        </w:category>
        <w:types>
          <w:type w:val="bbPlcHdr"/>
        </w:types>
        <w:behaviors>
          <w:behavior w:val="content"/>
        </w:behaviors>
        <w:guid w:val="{71DB231C-38D1-4544-972B-B62E1B5BB2B0}"/>
      </w:docPartPr>
      <w:docPartBody>
        <w:p w:rsidR="00DC5BA3" w:rsidRDefault="00587590" w:rsidP="00587590">
          <w:pPr>
            <w:pStyle w:val="09AAB4FA3E014B4A8E1B3C46433C02E2"/>
          </w:pPr>
          <w:r w:rsidRPr="0037278C">
            <w:rPr>
              <w:rStyle w:val="Zstupntext"/>
            </w:rPr>
            <w:t>Vyberte položku.</w:t>
          </w:r>
        </w:p>
      </w:docPartBody>
    </w:docPart>
    <w:docPart>
      <w:docPartPr>
        <w:name w:val="A7B06D14402A48A9B069E6EF71A91B90"/>
        <w:category>
          <w:name w:val="Všeobecné"/>
          <w:gallery w:val="placeholder"/>
        </w:category>
        <w:types>
          <w:type w:val="bbPlcHdr"/>
        </w:types>
        <w:behaviors>
          <w:behavior w:val="content"/>
        </w:behaviors>
        <w:guid w:val="{E4504A22-8411-4F61-84D5-291FA4241FBD}"/>
      </w:docPartPr>
      <w:docPartBody>
        <w:p w:rsidR="004B3767" w:rsidRDefault="00EB1B6B" w:rsidP="00EB1B6B">
          <w:pPr>
            <w:pStyle w:val="A7B06D14402A48A9B069E6EF71A91B90"/>
          </w:pPr>
          <w:r w:rsidRPr="0037278C">
            <w:rPr>
              <w:rStyle w:val="Zstupntext"/>
            </w:rPr>
            <w:t>Vyberte položku.</w:t>
          </w:r>
        </w:p>
      </w:docPartBody>
    </w:docPart>
    <w:docPart>
      <w:docPartPr>
        <w:name w:val="BDF9E8C0E0204EFFBCD0A8534F3D7A6C"/>
        <w:category>
          <w:name w:val="General"/>
          <w:gallery w:val="placeholder"/>
        </w:category>
        <w:types>
          <w:type w:val="bbPlcHdr"/>
        </w:types>
        <w:behaviors>
          <w:behavior w:val="content"/>
        </w:behaviors>
        <w:guid w:val="{E5E123EB-7020-45F6-B596-9FFA48970E3A}"/>
      </w:docPartPr>
      <w:docPartBody>
        <w:p w:rsidR="003D5873" w:rsidRDefault="000A0AAB" w:rsidP="000A0AAB">
          <w:pPr>
            <w:pStyle w:val="BDF9E8C0E0204EFFBCD0A8534F3D7A6C"/>
          </w:pPr>
          <w:r w:rsidRPr="0037278C">
            <w:rPr>
              <w:rStyle w:val="Zstupntext"/>
            </w:rPr>
            <w:t>Vyberte položku.</w:t>
          </w:r>
        </w:p>
      </w:docPartBody>
    </w:docPart>
    <w:docPart>
      <w:docPartPr>
        <w:name w:val="B16B4A87E7A948F0AF649C2EB4885D28"/>
        <w:category>
          <w:name w:val="General"/>
          <w:gallery w:val="placeholder"/>
        </w:category>
        <w:types>
          <w:type w:val="bbPlcHdr"/>
        </w:types>
        <w:behaviors>
          <w:behavior w:val="content"/>
        </w:behaviors>
        <w:guid w:val="{419CED81-D4EF-4AD0-BC4B-6CF36D544D6A}"/>
      </w:docPartPr>
      <w:docPartBody>
        <w:p w:rsidR="003D5873" w:rsidRDefault="000A0AAB" w:rsidP="000A0AAB">
          <w:pPr>
            <w:pStyle w:val="B16B4A87E7A948F0AF649C2EB4885D28"/>
          </w:pPr>
          <w:r w:rsidRPr="0037278C">
            <w:rPr>
              <w:rStyle w:val="Zstupntext"/>
            </w:rPr>
            <w:t>Vyberte položku.</w:t>
          </w:r>
        </w:p>
      </w:docPartBody>
    </w:docPart>
    <w:docPart>
      <w:docPartPr>
        <w:name w:val="3FABCDA9DCAA41A1B14C2DA3DD51421D"/>
        <w:category>
          <w:name w:val="General"/>
          <w:gallery w:val="placeholder"/>
        </w:category>
        <w:types>
          <w:type w:val="bbPlcHdr"/>
        </w:types>
        <w:behaviors>
          <w:behavior w:val="content"/>
        </w:behaviors>
        <w:guid w:val="{31B45A32-6DD3-4140-B73E-AF7B7CF5B076}"/>
      </w:docPartPr>
      <w:docPartBody>
        <w:p w:rsidR="003D5873" w:rsidRDefault="000A0AAB" w:rsidP="000A0AAB">
          <w:pPr>
            <w:pStyle w:val="3FABCDA9DCAA41A1B14C2DA3DD51421D"/>
          </w:pPr>
          <w:r w:rsidRPr="0037278C">
            <w:rPr>
              <w:rStyle w:val="Zstupntext"/>
            </w:rPr>
            <w:t>Vyberte položku.</w:t>
          </w:r>
        </w:p>
      </w:docPartBody>
    </w:docPart>
    <w:docPart>
      <w:docPartPr>
        <w:name w:val="8191056DB36B49739CA63B58843BB398"/>
        <w:category>
          <w:name w:val="General"/>
          <w:gallery w:val="placeholder"/>
        </w:category>
        <w:types>
          <w:type w:val="bbPlcHdr"/>
        </w:types>
        <w:behaviors>
          <w:behavior w:val="content"/>
        </w:behaviors>
        <w:guid w:val="{73633DDC-5D16-4744-87AC-DBB83E90CE5F}"/>
      </w:docPartPr>
      <w:docPartBody>
        <w:p w:rsidR="003D5873" w:rsidRDefault="000A0AAB" w:rsidP="000A0AAB">
          <w:pPr>
            <w:pStyle w:val="8191056DB36B49739CA63B58843BB398"/>
          </w:pPr>
          <w:r w:rsidRPr="0037278C">
            <w:rPr>
              <w:rStyle w:val="Zstupntext"/>
            </w:rPr>
            <w:t>Vyberte položku.</w:t>
          </w:r>
        </w:p>
      </w:docPartBody>
    </w:docPart>
    <w:docPart>
      <w:docPartPr>
        <w:name w:val="CAE701A5133942C18C6B4C540B817272"/>
        <w:category>
          <w:name w:val="General"/>
          <w:gallery w:val="placeholder"/>
        </w:category>
        <w:types>
          <w:type w:val="bbPlcHdr"/>
        </w:types>
        <w:behaviors>
          <w:behavior w:val="content"/>
        </w:behaviors>
        <w:guid w:val="{4A856BB5-FA37-4CF3-B6DE-98A1C1F5FADC}"/>
      </w:docPartPr>
      <w:docPartBody>
        <w:p w:rsidR="003D5873" w:rsidRDefault="000A0AAB" w:rsidP="000A0AAB">
          <w:pPr>
            <w:pStyle w:val="CAE701A5133942C18C6B4C540B817272"/>
          </w:pPr>
          <w:r w:rsidRPr="0037278C">
            <w:rPr>
              <w:rStyle w:val="Zstupntext"/>
            </w:rPr>
            <w:t>Vyberte položku.</w:t>
          </w:r>
        </w:p>
      </w:docPartBody>
    </w:docPart>
    <w:docPart>
      <w:docPartPr>
        <w:name w:val="2C825B2DF4D347F49A3085696B01C448"/>
        <w:category>
          <w:name w:val="General"/>
          <w:gallery w:val="placeholder"/>
        </w:category>
        <w:types>
          <w:type w:val="bbPlcHdr"/>
        </w:types>
        <w:behaviors>
          <w:behavior w:val="content"/>
        </w:behaviors>
        <w:guid w:val="{14DBD013-E961-4AE7-90EA-4B8E63DDB655}"/>
      </w:docPartPr>
      <w:docPartBody>
        <w:p w:rsidR="003D5873" w:rsidRDefault="000A0AAB" w:rsidP="000A0AAB">
          <w:pPr>
            <w:pStyle w:val="2C825B2DF4D347F49A3085696B01C448"/>
          </w:pPr>
          <w:r w:rsidRPr="0037278C">
            <w:rPr>
              <w:rStyle w:val="Zstupntext"/>
            </w:rPr>
            <w:t>Vyberte položku.</w:t>
          </w:r>
        </w:p>
      </w:docPartBody>
    </w:docPart>
    <w:docPart>
      <w:docPartPr>
        <w:name w:val="314E19CBB3B9440D85BB3AC01209579E"/>
        <w:category>
          <w:name w:val="General"/>
          <w:gallery w:val="placeholder"/>
        </w:category>
        <w:types>
          <w:type w:val="bbPlcHdr"/>
        </w:types>
        <w:behaviors>
          <w:behavior w:val="content"/>
        </w:behaviors>
        <w:guid w:val="{3D590927-774F-4ADE-BCCA-0FF81316ECFF}"/>
      </w:docPartPr>
      <w:docPartBody>
        <w:p w:rsidR="00280637" w:rsidRDefault="003D5873" w:rsidP="003D5873">
          <w:pPr>
            <w:pStyle w:val="314E19CBB3B9440D85BB3AC01209579E"/>
          </w:pPr>
          <w:r w:rsidRPr="0037278C">
            <w:rPr>
              <w:rStyle w:val="Zstupntext"/>
            </w:rPr>
            <w:t>Vyberte položku.</w:t>
          </w:r>
        </w:p>
      </w:docPartBody>
    </w:docPart>
    <w:docPart>
      <w:docPartPr>
        <w:name w:val="DEDB8774EC3F49B9994EBC281A4A6E0F"/>
        <w:category>
          <w:name w:val="General"/>
          <w:gallery w:val="placeholder"/>
        </w:category>
        <w:types>
          <w:type w:val="bbPlcHdr"/>
        </w:types>
        <w:behaviors>
          <w:behavior w:val="content"/>
        </w:behaviors>
        <w:guid w:val="{DEEC6694-286B-4895-9043-EAE5BA14DC64}"/>
      </w:docPartPr>
      <w:docPartBody>
        <w:p w:rsidR="00280637" w:rsidRDefault="003D5873" w:rsidP="003D5873">
          <w:pPr>
            <w:pStyle w:val="DEDB8774EC3F49B9994EBC281A4A6E0F"/>
          </w:pPr>
          <w:r w:rsidRPr="0037278C">
            <w:rPr>
              <w:rStyle w:val="Zstupntext"/>
            </w:rPr>
            <w:t>Vyberte položku.</w:t>
          </w:r>
        </w:p>
      </w:docPartBody>
    </w:docPart>
    <w:docPart>
      <w:docPartPr>
        <w:name w:val="B3C7D5613567468F807E44FFFFC4EFAC"/>
        <w:category>
          <w:name w:val="General"/>
          <w:gallery w:val="placeholder"/>
        </w:category>
        <w:types>
          <w:type w:val="bbPlcHdr"/>
        </w:types>
        <w:behaviors>
          <w:behavior w:val="content"/>
        </w:behaviors>
        <w:guid w:val="{509E2CCD-A163-4A94-BEC9-B118C75242A7}"/>
      </w:docPartPr>
      <w:docPartBody>
        <w:p w:rsidR="00280637" w:rsidRDefault="003D5873" w:rsidP="003D5873">
          <w:pPr>
            <w:pStyle w:val="B3C7D5613567468F807E44FFFFC4EFAC"/>
          </w:pPr>
          <w:r w:rsidRPr="0037278C">
            <w:rPr>
              <w:rStyle w:val="Zstupntext"/>
            </w:rPr>
            <w:t>Vyberte položku.</w:t>
          </w:r>
        </w:p>
      </w:docPartBody>
    </w:docPart>
    <w:docPart>
      <w:docPartPr>
        <w:name w:val="C8F9EABCC1F24258B73CDF1C144E5D31"/>
        <w:category>
          <w:name w:val="Všeobecné"/>
          <w:gallery w:val="placeholder"/>
        </w:category>
        <w:types>
          <w:type w:val="bbPlcHdr"/>
        </w:types>
        <w:behaviors>
          <w:behavior w:val="content"/>
        </w:behaviors>
        <w:guid w:val="{50C6D2AE-BF46-4BC4-826A-4F8CFCEA534C}"/>
      </w:docPartPr>
      <w:docPartBody>
        <w:p w:rsidR="00D104ED" w:rsidRDefault="003A57A7" w:rsidP="003A57A7">
          <w:pPr>
            <w:pStyle w:val="C8F9EABCC1F24258B73CDF1C144E5D31"/>
          </w:pPr>
          <w:r w:rsidRPr="00407CE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179CD"/>
    <w:rsid w:val="00020DCD"/>
    <w:rsid w:val="0002529E"/>
    <w:rsid w:val="000A0AAB"/>
    <w:rsid w:val="001531F8"/>
    <w:rsid w:val="00165BF7"/>
    <w:rsid w:val="00280637"/>
    <w:rsid w:val="002B474A"/>
    <w:rsid w:val="003709D3"/>
    <w:rsid w:val="00372018"/>
    <w:rsid w:val="003A42BD"/>
    <w:rsid w:val="003A5278"/>
    <w:rsid w:val="003A57A7"/>
    <w:rsid w:val="003D5873"/>
    <w:rsid w:val="004306E3"/>
    <w:rsid w:val="00461788"/>
    <w:rsid w:val="004B3767"/>
    <w:rsid w:val="004D74F0"/>
    <w:rsid w:val="004E1946"/>
    <w:rsid w:val="004F370C"/>
    <w:rsid w:val="0051086C"/>
    <w:rsid w:val="00577AE5"/>
    <w:rsid w:val="00587590"/>
    <w:rsid w:val="0061149B"/>
    <w:rsid w:val="006257B8"/>
    <w:rsid w:val="00641E8C"/>
    <w:rsid w:val="006B7C2C"/>
    <w:rsid w:val="006D2B9D"/>
    <w:rsid w:val="00706594"/>
    <w:rsid w:val="007139CA"/>
    <w:rsid w:val="00764B0E"/>
    <w:rsid w:val="00773249"/>
    <w:rsid w:val="007755A0"/>
    <w:rsid w:val="007E73DF"/>
    <w:rsid w:val="008333F7"/>
    <w:rsid w:val="00882C39"/>
    <w:rsid w:val="008C4614"/>
    <w:rsid w:val="00964728"/>
    <w:rsid w:val="00A85B5A"/>
    <w:rsid w:val="00B351EF"/>
    <w:rsid w:val="00BC2E5A"/>
    <w:rsid w:val="00C0230D"/>
    <w:rsid w:val="00C4158A"/>
    <w:rsid w:val="00CA633C"/>
    <w:rsid w:val="00CC6FFA"/>
    <w:rsid w:val="00CD05DF"/>
    <w:rsid w:val="00D104ED"/>
    <w:rsid w:val="00D77C82"/>
    <w:rsid w:val="00DC5BA3"/>
    <w:rsid w:val="00DE241F"/>
    <w:rsid w:val="00E067C1"/>
    <w:rsid w:val="00E62DBF"/>
    <w:rsid w:val="00EB1B6B"/>
    <w:rsid w:val="00FF19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0A87F529"/>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2B474A"/>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9D2441C498AC4BF4A3488CA42B0A8C01">
    <w:name w:val="9D2441C498AC4BF4A3488CA42B0A8C01"/>
    <w:rsid w:val="00020DCD"/>
  </w:style>
  <w:style w:type="paragraph" w:customStyle="1" w:styleId="2664B6E56A77447CA7B8594EBE49860C">
    <w:name w:val="2664B6E56A77447CA7B8594EBE49860C"/>
    <w:rsid w:val="00020DCD"/>
  </w:style>
  <w:style w:type="paragraph" w:customStyle="1" w:styleId="4CF081D91EC8465CAD2B2B45012B53C0">
    <w:name w:val="4CF081D91EC8465CAD2B2B45012B53C0"/>
    <w:rsid w:val="00020DCD"/>
  </w:style>
  <w:style w:type="paragraph" w:customStyle="1" w:styleId="53834D48998449EA83032D2D0E1F31DB">
    <w:name w:val="53834D48998449EA83032D2D0E1F31DB"/>
    <w:rsid w:val="00020DCD"/>
  </w:style>
  <w:style w:type="paragraph" w:customStyle="1" w:styleId="021966B554DE46DFBD5E7B1A0ECE4D93">
    <w:name w:val="021966B554DE46DFBD5E7B1A0ECE4D93"/>
    <w:rsid w:val="00020DCD"/>
  </w:style>
  <w:style w:type="paragraph" w:customStyle="1" w:styleId="DE31BACA66474D87B40AA8A6CA983DF3">
    <w:name w:val="DE31BACA66474D87B40AA8A6CA983DF3"/>
    <w:rsid w:val="00020DCD"/>
  </w:style>
  <w:style w:type="paragraph" w:customStyle="1" w:styleId="C4A7793904C24A9CA23F2C1457768556">
    <w:name w:val="C4A7793904C24A9CA23F2C1457768556"/>
    <w:rsid w:val="00020DCD"/>
  </w:style>
  <w:style w:type="paragraph" w:customStyle="1" w:styleId="3B020FB73F784CEDAAFE3C6013F65173">
    <w:name w:val="3B020FB73F784CEDAAFE3C6013F65173"/>
    <w:rsid w:val="00020DCD"/>
  </w:style>
  <w:style w:type="paragraph" w:customStyle="1" w:styleId="6A5D0747E87E4BD9A94216F5D23B9D2E">
    <w:name w:val="6A5D0747E87E4BD9A94216F5D23B9D2E"/>
    <w:rsid w:val="00020DCD"/>
  </w:style>
  <w:style w:type="paragraph" w:customStyle="1" w:styleId="901210E6E9D04CFDB3A11DC2DC521207">
    <w:name w:val="901210E6E9D04CFDB3A11DC2DC521207"/>
    <w:rsid w:val="00020DCD"/>
  </w:style>
  <w:style w:type="paragraph" w:customStyle="1" w:styleId="E15F902E4C3F4207BB68D54C9C393B1A">
    <w:name w:val="E15F902E4C3F4207BB68D54C9C393B1A"/>
    <w:rsid w:val="00020DCD"/>
  </w:style>
  <w:style w:type="paragraph" w:customStyle="1" w:styleId="D1B39F181A314BEC88DBDE44AD82B1E6">
    <w:name w:val="D1B39F181A314BEC88DBDE44AD82B1E6"/>
    <w:rsid w:val="00020DCD"/>
  </w:style>
  <w:style w:type="paragraph" w:customStyle="1" w:styleId="E96AE35C555E41729E585B5F6B105009">
    <w:name w:val="E96AE35C555E41729E585B5F6B105009"/>
    <w:rsid w:val="00020DCD"/>
  </w:style>
  <w:style w:type="paragraph" w:customStyle="1" w:styleId="9E9402670119493FB123A993B0331B81">
    <w:name w:val="9E9402670119493FB123A993B0331B81"/>
    <w:rsid w:val="00020DCD"/>
  </w:style>
  <w:style w:type="paragraph" w:customStyle="1" w:styleId="169553491FBF4A408D2072EDC40DA3BF">
    <w:name w:val="169553491FBF4A408D2072EDC40DA3BF"/>
    <w:rsid w:val="00020DCD"/>
  </w:style>
  <w:style w:type="paragraph" w:customStyle="1" w:styleId="CB13070694C94A56A00CFAB9D5AC2AD8">
    <w:name w:val="CB13070694C94A56A00CFAB9D5AC2AD8"/>
    <w:rsid w:val="00020DCD"/>
  </w:style>
  <w:style w:type="paragraph" w:customStyle="1" w:styleId="76458E4CE52A43E68F0737132E3AEC4D">
    <w:name w:val="76458E4CE52A43E68F0737132E3AEC4D"/>
    <w:rsid w:val="00020DCD"/>
  </w:style>
  <w:style w:type="paragraph" w:customStyle="1" w:styleId="6B676DA59A2A453883E85FADF9AD29BC">
    <w:name w:val="6B676DA59A2A453883E85FADF9AD29BC"/>
    <w:rsid w:val="00020DCD"/>
  </w:style>
  <w:style w:type="paragraph" w:customStyle="1" w:styleId="39A2F5ABBE184EA283ED78DBA560E959">
    <w:name w:val="39A2F5ABBE184EA283ED78DBA560E959"/>
    <w:rsid w:val="00020DCD"/>
  </w:style>
  <w:style w:type="paragraph" w:customStyle="1" w:styleId="D156A345CEF14AD2B7CC64AD1D64F211">
    <w:name w:val="D156A345CEF14AD2B7CC64AD1D64F211"/>
    <w:rsid w:val="00020DCD"/>
  </w:style>
  <w:style w:type="paragraph" w:customStyle="1" w:styleId="99850D888EDA4AAF8F5BEFE5776856EC">
    <w:name w:val="99850D888EDA4AAF8F5BEFE5776856EC"/>
    <w:rsid w:val="00020DCD"/>
  </w:style>
  <w:style w:type="paragraph" w:customStyle="1" w:styleId="BDF9E8C0E0204EFFBCD0A8534F3D7A6C">
    <w:name w:val="BDF9E8C0E0204EFFBCD0A8534F3D7A6C"/>
    <w:rsid w:val="000A0AAB"/>
  </w:style>
  <w:style w:type="paragraph" w:customStyle="1" w:styleId="B16B4A87E7A948F0AF649C2EB4885D28">
    <w:name w:val="B16B4A87E7A948F0AF649C2EB4885D28"/>
    <w:rsid w:val="000A0AAB"/>
  </w:style>
  <w:style w:type="paragraph" w:customStyle="1" w:styleId="3FABCDA9DCAA41A1B14C2DA3DD51421D">
    <w:name w:val="3FABCDA9DCAA41A1B14C2DA3DD51421D"/>
    <w:rsid w:val="000A0AAB"/>
  </w:style>
  <w:style w:type="paragraph" w:customStyle="1" w:styleId="8191056DB36B49739CA63B58843BB398">
    <w:name w:val="8191056DB36B49739CA63B58843BB398"/>
    <w:rsid w:val="000A0AAB"/>
  </w:style>
  <w:style w:type="paragraph" w:customStyle="1" w:styleId="467684F0B09F4E66ADEBC181EF908B20">
    <w:name w:val="467684F0B09F4E66ADEBC181EF908B20"/>
    <w:rsid w:val="000A0AAB"/>
  </w:style>
  <w:style w:type="paragraph" w:customStyle="1" w:styleId="E41A9558F1F94C818D8672A77B796C84">
    <w:name w:val="E41A9558F1F94C818D8672A77B796C84"/>
    <w:rsid w:val="000A0AAB"/>
  </w:style>
  <w:style w:type="paragraph" w:customStyle="1" w:styleId="CAE701A5133942C18C6B4C540B817272">
    <w:name w:val="CAE701A5133942C18C6B4C540B817272"/>
    <w:rsid w:val="000A0AAB"/>
  </w:style>
  <w:style w:type="paragraph" w:customStyle="1" w:styleId="2C825B2DF4D347F49A3085696B01C448">
    <w:name w:val="2C825B2DF4D347F49A3085696B01C448"/>
    <w:rsid w:val="000A0AAB"/>
  </w:style>
  <w:style w:type="paragraph" w:customStyle="1" w:styleId="B7E8464F20AB414C992024FA2844DC52">
    <w:name w:val="B7E8464F20AB414C992024FA2844DC52"/>
    <w:rsid w:val="000A0AAB"/>
  </w:style>
  <w:style w:type="paragraph" w:customStyle="1" w:styleId="F2496B70108C4AB2A55E41F5CD05761E">
    <w:name w:val="F2496B70108C4AB2A55E41F5CD05761E"/>
    <w:rsid w:val="000A0AAB"/>
  </w:style>
  <w:style w:type="paragraph" w:customStyle="1" w:styleId="DCD8C6CA8F964F7CB6D2AEC5F40474EF">
    <w:name w:val="DCD8C6CA8F964F7CB6D2AEC5F40474EF"/>
    <w:rsid w:val="000A0AAB"/>
  </w:style>
  <w:style w:type="paragraph" w:customStyle="1" w:styleId="314E19CBB3B9440D85BB3AC01209579E">
    <w:name w:val="314E19CBB3B9440D85BB3AC01209579E"/>
    <w:rsid w:val="003D5873"/>
  </w:style>
  <w:style w:type="paragraph" w:customStyle="1" w:styleId="DEDB8774EC3F49B9994EBC281A4A6E0F">
    <w:name w:val="DEDB8774EC3F49B9994EBC281A4A6E0F"/>
    <w:rsid w:val="003D5873"/>
  </w:style>
  <w:style w:type="paragraph" w:customStyle="1" w:styleId="B3C7D5613567468F807E44FFFFC4EFAC">
    <w:name w:val="B3C7D5613567468F807E44FFFFC4EFAC"/>
    <w:rsid w:val="003D5873"/>
  </w:style>
  <w:style w:type="paragraph" w:customStyle="1" w:styleId="6594011917124A66B20E1E5AA89065D2">
    <w:name w:val="6594011917124A66B20E1E5AA89065D2"/>
    <w:rsid w:val="003D5873"/>
  </w:style>
  <w:style w:type="paragraph" w:customStyle="1" w:styleId="F0B1A83CD6ED43FCBBB744AC07D684D0">
    <w:name w:val="F0B1A83CD6ED43FCBBB744AC07D684D0"/>
    <w:rsid w:val="003D5873"/>
  </w:style>
  <w:style w:type="paragraph" w:customStyle="1" w:styleId="945D453FB6A448F4ADB81C54DF8C735D">
    <w:name w:val="945D453FB6A448F4ADB81C54DF8C735D"/>
    <w:rsid w:val="003D5873"/>
  </w:style>
  <w:style w:type="paragraph" w:customStyle="1" w:styleId="2A7E0FF723D641A98D63734FE73BEBA0">
    <w:name w:val="2A7E0FF723D641A98D63734FE73BEBA0"/>
    <w:rsid w:val="003D5873"/>
  </w:style>
  <w:style w:type="paragraph" w:customStyle="1" w:styleId="EF2B1CC5A88F4BE69C1E45D1C337AEDF">
    <w:name w:val="EF2B1CC5A88F4BE69C1E45D1C337AEDF"/>
    <w:rsid w:val="003D5873"/>
  </w:style>
  <w:style w:type="paragraph" w:customStyle="1" w:styleId="7A564DB122C84CFDA76EF909AFED2DE3">
    <w:name w:val="7A564DB122C84CFDA76EF909AFED2DE3"/>
    <w:rsid w:val="003D5873"/>
  </w:style>
  <w:style w:type="paragraph" w:customStyle="1" w:styleId="475D1061D21F45B198C9E603D0DA49A5">
    <w:name w:val="475D1061D21F45B198C9E603D0DA49A5"/>
    <w:rsid w:val="00964728"/>
    <w:pPr>
      <w:spacing w:after="160" w:line="259" w:lineRule="auto"/>
    </w:pPr>
  </w:style>
  <w:style w:type="paragraph" w:customStyle="1" w:styleId="F97A42470AA742D0B8181DCC071E0EA0">
    <w:name w:val="F97A42470AA742D0B8181DCC071E0EA0"/>
    <w:rsid w:val="003A57A7"/>
    <w:pPr>
      <w:spacing w:after="160" w:line="259" w:lineRule="auto"/>
    </w:pPr>
  </w:style>
  <w:style w:type="paragraph" w:customStyle="1" w:styleId="C8F9EABCC1F24258B73CDF1C144E5D31">
    <w:name w:val="C8F9EABCC1F24258B73CDF1C144E5D31"/>
    <w:rsid w:val="003A57A7"/>
    <w:pPr>
      <w:spacing w:after="160" w:line="259" w:lineRule="auto"/>
    </w:pPr>
  </w:style>
  <w:style w:type="paragraph" w:customStyle="1" w:styleId="3955FE1A8F0C41E59423C1A7E339A8FB">
    <w:name w:val="3955FE1A8F0C41E59423C1A7E339A8FB"/>
    <w:rsid w:val="002B474A"/>
    <w:pPr>
      <w:spacing w:after="160" w:line="259" w:lineRule="auto"/>
    </w:pPr>
  </w:style>
  <w:style w:type="paragraph" w:customStyle="1" w:styleId="05F1A61533DB40EAB07E08EA9CA1B735">
    <w:name w:val="05F1A61533DB40EAB07E08EA9CA1B735"/>
    <w:rsid w:val="002B474A"/>
    <w:pPr>
      <w:spacing w:after="160" w:line="259" w:lineRule="auto"/>
    </w:pPr>
  </w:style>
  <w:style w:type="paragraph" w:customStyle="1" w:styleId="E26B4659C9F24251ADF96127CED612A1">
    <w:name w:val="E26B4659C9F24251ADF96127CED612A1"/>
    <w:rsid w:val="002B474A"/>
    <w:pPr>
      <w:spacing w:after="160" w:line="259" w:lineRule="auto"/>
    </w:pPr>
  </w:style>
  <w:style w:type="paragraph" w:customStyle="1" w:styleId="2FE2845596024075B9617969427EC39D">
    <w:name w:val="2FE2845596024075B9617969427EC39D"/>
    <w:rsid w:val="002B474A"/>
    <w:pPr>
      <w:spacing w:after="160" w:line="259" w:lineRule="auto"/>
    </w:pPr>
  </w:style>
  <w:style w:type="paragraph" w:customStyle="1" w:styleId="ECF73984F0454F73A22E2838C42FCA56">
    <w:name w:val="ECF73984F0454F73A22E2838C42FCA56"/>
    <w:rsid w:val="002B474A"/>
    <w:pPr>
      <w:spacing w:after="160" w:line="259" w:lineRule="auto"/>
    </w:pPr>
  </w:style>
  <w:style w:type="paragraph" w:customStyle="1" w:styleId="08DCA3F6C2354B06B2A95F5873040E04">
    <w:name w:val="08DCA3F6C2354B06B2A95F5873040E04"/>
    <w:rsid w:val="002B474A"/>
    <w:pPr>
      <w:spacing w:after="160" w:line="259" w:lineRule="auto"/>
    </w:pPr>
  </w:style>
  <w:style w:type="paragraph" w:customStyle="1" w:styleId="972197B5C1BE435BAC71EB564FA5C641">
    <w:name w:val="972197B5C1BE435BAC71EB564FA5C641"/>
    <w:rsid w:val="002B474A"/>
    <w:pPr>
      <w:spacing w:after="160" w:line="259" w:lineRule="auto"/>
    </w:pPr>
  </w:style>
  <w:style w:type="paragraph" w:customStyle="1" w:styleId="9BB469F9AED7422B95FCD6BEB11E13A0">
    <w:name w:val="9BB469F9AED7422B95FCD6BEB11E13A0"/>
    <w:rsid w:val="002B474A"/>
    <w:pPr>
      <w:spacing w:after="160" w:line="259" w:lineRule="auto"/>
    </w:pPr>
  </w:style>
  <w:style w:type="paragraph" w:customStyle="1" w:styleId="F0DAAEDCDC6B4752A5C6BD6FB5311DD4">
    <w:name w:val="F0DAAEDCDC6B4752A5C6BD6FB5311DD4"/>
    <w:rsid w:val="002B474A"/>
    <w:pPr>
      <w:spacing w:after="160" w:line="259" w:lineRule="auto"/>
    </w:pPr>
  </w:style>
  <w:style w:type="paragraph" w:customStyle="1" w:styleId="32F65AA28CD54367A9B633D4E0EE4AB1">
    <w:name w:val="32F65AA28CD54367A9B633D4E0EE4AB1"/>
    <w:rsid w:val="002B474A"/>
    <w:pPr>
      <w:spacing w:after="160" w:line="259" w:lineRule="auto"/>
    </w:pPr>
  </w:style>
  <w:style w:type="paragraph" w:customStyle="1" w:styleId="005EC691EA7C442882344B15D0E80EE2">
    <w:name w:val="005EC691EA7C442882344B15D0E80EE2"/>
    <w:rsid w:val="002B474A"/>
    <w:pPr>
      <w:spacing w:after="160" w:line="259" w:lineRule="auto"/>
    </w:pPr>
  </w:style>
  <w:style w:type="paragraph" w:customStyle="1" w:styleId="6B123ED2C9194A838020B68004A3E2FB">
    <w:name w:val="6B123ED2C9194A838020B68004A3E2FB"/>
    <w:rsid w:val="002B474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BBF8F-F57D-4ADA-970B-1AF1016C3ECF}">
  <ds:schemaRefs>
    <ds:schemaRef ds:uri="http://schemas.microsoft.com/sharepoint/v3/contenttype/forms"/>
  </ds:schemaRefs>
</ds:datastoreItem>
</file>

<file path=customXml/itemProps2.xml><?xml version="1.0" encoding="utf-8"?>
<ds:datastoreItem xmlns:ds="http://schemas.openxmlformats.org/officeDocument/2006/customXml" ds:itemID="{A9A903E2-1000-4194-8397-B6C6DEB589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0E969D8-C90C-4B42-B785-6D2F12686860}">
  <ds:schemaRefs>
    <ds:schemaRef ds:uri="http://schemas.openxmlformats.org/package/2006/metadata/core-properties"/>
    <ds:schemaRef ds:uri="http://purl.org/dc/dcmitype/"/>
    <ds:schemaRef ds:uri="http://schemas.microsoft.com/office/2006/metadata/properties"/>
    <ds:schemaRef ds:uri="http://purl.org/dc/terms/"/>
    <ds:schemaRef ds:uri="http://purl.org/dc/elements/1.1/"/>
    <ds:schemaRef ds:uri="http://schemas.microsoft.com/office/2006/documentManagement/typ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0A0C07F3-A4E3-4263-8634-122620CAF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5</Pages>
  <Words>618</Words>
  <Characters>3525</Characters>
  <Application>Microsoft Office Word</Application>
  <DocSecurity>0</DocSecurity>
  <Lines>29</Lines>
  <Paragraphs>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4135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Miruška Hrabčáková</cp:lastModifiedBy>
  <cp:revision>23</cp:revision>
  <cp:lastPrinted>2015-03-19T16:14:00Z</cp:lastPrinted>
  <dcterms:created xsi:type="dcterms:W3CDTF">2015-03-26T08:31:00Z</dcterms:created>
  <dcterms:modified xsi:type="dcterms:W3CDTF">2017-11-03T11:45:00Z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